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43D5E623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E51179">
        <w:rPr>
          <w:rFonts w:ascii="Times New Roman" w:hAnsi="Times New Roman" w:cs="Times New Roman"/>
          <w:b/>
          <w:sz w:val="30"/>
          <w:szCs w:val="30"/>
          <w:u w:val="single"/>
        </w:rPr>
        <w:t> : processionnaire pin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B20FB5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>La 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La solution </w:t>
            </w:r>
            <w:r w:rsidR="00BF17FA" w:rsidRPr="00B20FB5">
              <w:rPr>
                <w:rFonts w:ascii="Times New Roman" w:hAnsi="Times New Roman" w:cs="Times New Roman"/>
                <w:color w:val="auto"/>
                <w:sz w:val="20"/>
              </w:rPr>
              <w:t>es</w:t>
            </w: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>t innovante ou prometteuse et de bonne qualité. C</w:t>
            </w:r>
            <w:r w:rsidR="00BF17FA"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’est une </w:t>
            </w: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>bonne alternative à des pratiques dont l’impact négatif sur l’environnement est documenté</w:t>
            </w:r>
            <w:r w:rsidRPr="00B81BD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3CFC9086" w:rsidR="00BB1CCF" w:rsidRPr="008173C7" w:rsidRDefault="00B20FB5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0DD815E" w14:textId="77777777" w:rsidR="00BB1CCF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été adoptée de façon importante à l’échelle internationale.</w:t>
            </w:r>
          </w:p>
          <w:p w14:paraId="5A4E0F39" w14:textId="6BE9CF78" w:rsidR="00D129A0" w:rsidRPr="00B81BD2" w:rsidRDefault="00D129A0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Un peu :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en Italie et en </w:t>
            </w:r>
            <w:proofErr w:type="spellStart"/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espagne</w:t>
            </w:r>
            <w:proofErr w:type="spellEnd"/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B20FB5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>La solution a</w:t>
            </w:r>
            <w:r w:rsidR="00BB1CCF"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 été </w:t>
            </w:r>
            <w:proofErr w:type="gramStart"/>
            <w:r w:rsidR="00BB1CCF"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adoptée </w:t>
            </w: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D129A0">
              <w:rPr>
                <w:rFonts w:ascii="Times New Roman" w:hAnsi="Times New Roman" w:cs="Times New Roman"/>
                <w:b/>
                <w:color w:val="auto"/>
                <w:sz w:val="20"/>
              </w:rPr>
              <w:t>significativement</w:t>
            </w:r>
            <w:proofErr w:type="gramEnd"/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BB1CCF"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à l’échelle nationale </w:t>
            </w:r>
            <w:r w:rsidR="005E43F9"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à </w:t>
            </w:r>
            <w:r w:rsidR="00BB1CCF" w:rsidRPr="00B20FB5">
              <w:rPr>
                <w:rFonts w:ascii="Times New Roman" w:hAnsi="Times New Roman" w:cs="Times New Roman"/>
                <w:color w:val="auto"/>
                <w:sz w:val="20"/>
              </w:rPr>
              <w:t>une échelle pertinente.</w:t>
            </w:r>
          </w:p>
          <w:p w14:paraId="5779E0D7" w14:textId="77777777" w:rsidR="00BB1CCF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Les trajectoires de déploiement </w:t>
            </w:r>
            <w:proofErr w:type="spellStart"/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>socio-techniques</w:t>
            </w:r>
            <w:proofErr w:type="spellEnd"/>
            <w:r w:rsidRPr="00B20FB5">
              <w:rPr>
                <w:rFonts w:ascii="Times New Roman" w:hAnsi="Times New Roman" w:cs="Times New Roman"/>
                <w:color w:val="auto"/>
                <w:sz w:val="20"/>
              </w:rPr>
              <w:t xml:space="preserve"> sont bien définies.</w:t>
            </w:r>
          </w:p>
          <w:p w14:paraId="58EADE38" w14:textId="1EBAAB2D" w:rsidR="00D129A0" w:rsidRPr="00B81BD2" w:rsidRDefault="00D129A0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(dans des communes du sud de la France, on ne sait pas si à l’échelle nationale)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D129A0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solution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est</w:t>
            </w:r>
            <w:r w:rsidR="00BB1CCF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largement di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sponible, mais </w:t>
            </w:r>
            <w:r w:rsidRPr="00D129A0">
              <w:rPr>
                <w:rFonts w:ascii="Times New Roman" w:hAnsi="Times New Roman" w:cs="Times New Roman"/>
                <w:b/>
                <w:color w:val="auto"/>
                <w:sz w:val="20"/>
              </w:rPr>
              <w:t>l’adoption est faible</w:t>
            </w:r>
            <w:r w:rsidR="00B6360C" w:rsidRPr="00D129A0">
              <w:rPr>
                <w:rFonts w:ascii="Times New Roman" w:hAnsi="Times New Roman" w:cs="Times New Roman"/>
                <w:b/>
                <w:color w:val="auto"/>
                <w:sz w:val="20"/>
              </w:rPr>
              <w:t>, du tout moins</w:t>
            </w:r>
            <w:r w:rsidR="004D4F91" w:rsidRPr="00D129A0">
              <w:rPr>
                <w:rFonts w:ascii="Times New Roman" w:hAnsi="Times New Roman" w:cs="Times New Roman"/>
                <w:b/>
                <w:color w:val="auto"/>
                <w:sz w:val="20"/>
              </w:rPr>
              <w:t xml:space="preserve"> en France</w:t>
            </w:r>
            <w:r w:rsidR="00370748" w:rsidRPr="00D129A0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35ED8FBD" w14:textId="77777777" w:rsidR="00BB1CCF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Diffusion </w:t>
            </w:r>
            <w:r w:rsidR="005E43F9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en France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à l’échelle de multiples parcelle</w:t>
            </w:r>
            <w:r w:rsidR="000D0BB4" w:rsidRPr="00D129A0">
              <w:rPr>
                <w:rFonts w:ascii="Times New Roman" w:hAnsi="Times New Roman" w:cs="Times New Roman"/>
                <w:color w:val="auto"/>
                <w:sz w:val="20"/>
              </w:rPr>
              <w:t>s, entreprises,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monographies, d’une ré</w:t>
            </w:r>
            <w:r w:rsidR="004D0F9E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gion agricole ou bassin versant,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au minimum </w:t>
            </w:r>
            <w:r w:rsidR="00930213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sur </w:t>
            </w:r>
            <w:r w:rsidR="000D0BB4" w:rsidRPr="00D129A0">
              <w:rPr>
                <w:rFonts w:ascii="Times New Roman" w:hAnsi="Times New Roman" w:cs="Times New Roman"/>
                <w:color w:val="auto"/>
                <w:sz w:val="20"/>
              </w:rPr>
              <w:t>un département</w:t>
            </w:r>
            <w:r w:rsidR="00930213" w:rsidRPr="00D129A0">
              <w:rPr>
                <w:rFonts w:ascii="Times New Roman" w:hAnsi="Times New Roman" w:cs="Times New Roman"/>
                <w:color w:val="auto"/>
                <w:sz w:val="20"/>
              </w:rPr>
              <w:t> 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?</w:t>
            </w:r>
          </w:p>
          <w:p w14:paraId="28D10258" w14:textId="0C6265F1" w:rsidR="00D129A0" w:rsidRPr="00B6360C" w:rsidRDefault="00D129A0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39BBB68" w14:textId="77777777" w:rsidR="00D129A0" w:rsidRPr="00D129A0" w:rsidRDefault="00D129A0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  <w:proofErr w:type="gramStart"/>
            <w:r w:rsidRPr="00D129A0">
              <w:rPr>
                <w:rFonts w:cs="Times New Roman"/>
                <w:color w:val="auto"/>
              </w:rPr>
              <w:t>entre</w:t>
            </w:r>
            <w:proofErr w:type="gramEnd"/>
            <w:r w:rsidRPr="00D129A0">
              <w:rPr>
                <w:rFonts w:cs="Times New Roman"/>
                <w:color w:val="auto"/>
              </w:rPr>
              <w:t xml:space="preserve"> 2 et 3 </w:t>
            </w:r>
          </w:p>
          <w:p w14:paraId="159CE56E" w14:textId="23765F9C" w:rsidR="00BB1CCF" w:rsidRPr="00D129A0" w:rsidRDefault="00D129A0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  <w:r w:rsidRPr="00D129A0">
              <w:rPr>
                <w:rFonts w:cs="Times New Roman"/>
                <w:b/>
                <w:color w:val="auto"/>
              </w:rPr>
              <w:t>3 car un peu d’international</w:t>
            </w:r>
            <w:r w:rsidR="00BB1CCF" w:rsidRPr="00D129A0">
              <w:rPr>
                <w:rFonts w:cs="Times New Roman"/>
                <w:color w:val="auto"/>
              </w:rPr>
              <w:t>/4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6FDD371A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écologique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D129A0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solution proposée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concerne</w:t>
            </w:r>
            <w:r w:rsidR="000D0BB4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de nombreux act</w:t>
            </w:r>
            <w:r w:rsidR="00BB1CCF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eurs </w:t>
            </w:r>
            <w:r w:rsidR="000D0BB4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divers </w:t>
            </w:r>
            <w:r w:rsidR="00BB1CCF" w:rsidRPr="00D129A0">
              <w:rPr>
                <w:rFonts w:ascii="Times New Roman" w:hAnsi="Times New Roman" w:cs="Times New Roman"/>
                <w:color w:val="auto"/>
                <w:sz w:val="20"/>
              </w:rPr>
              <w:t>et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amorce</w:t>
            </w:r>
            <w:r w:rsidR="00BB1CCF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D129A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D129A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Les futurs souhaitables et la trajectoire pour les atteindre ont été anticipés.</w:t>
            </w:r>
          </w:p>
          <w:p w14:paraId="20CBBB0D" w14:textId="77777777" w:rsidR="00BB1CCF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La situation atteinte est performante </w:t>
            </w:r>
            <w:r w:rsidR="000D408F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et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mobilise un système</w:t>
            </w:r>
            <w:r w:rsidR="0022548B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complet</w:t>
            </w:r>
            <w:r w:rsidR="00537B98" w:rsidRPr="00D129A0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13A039EB" w14:textId="572B22F6" w:rsidR="00D129A0" w:rsidRPr="00B81BD2" w:rsidRDefault="00D129A0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(3 plutôt que 4 car le prix des nichoirs est encore un obstacle)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2CE90FC9" w:rsidR="00BB1CCF" w:rsidRPr="008173C7" w:rsidRDefault="00D129A0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5AD85490" w:rsidR="00BB1CCF" w:rsidRPr="008173C7" w:rsidRDefault="00D129A0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1A7A3E57" w14:textId="77777777" w:rsidR="00A20D5D" w:rsidRDefault="00A20D5D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14EA03C1" w14:textId="77777777" w:rsidR="00A20D5D" w:rsidRDefault="00A20D5D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6624D346" w14:textId="5EB65BBB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>races élevées/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paysages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</w:t>
            </w:r>
            <w:r w:rsidR="00BC20B0">
              <w:rPr>
                <w:rFonts w:ascii="Times New Roman" w:hAnsi="Times New Roman" w:cs="Times New Roman"/>
                <w:sz w:val="20"/>
              </w:rPr>
              <w:t>odiversité protégée</w:t>
            </w:r>
            <w:r w:rsidR="00BC20B0" w:rsidRPr="00B34FEC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352BFD55" w:rsidR="00D129A0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D129A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Enjeux récurrents ou modérés de biodiversité concernant un territoire</w:t>
            </w:r>
            <w:r w:rsidR="00511C37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et relatifs au m</w:t>
            </w:r>
            <w:r w:rsidR="00FC444F" w:rsidRPr="00D129A0">
              <w:rPr>
                <w:rFonts w:ascii="Times New Roman" w:hAnsi="Times New Roman" w:cs="Times New Roman"/>
                <w:color w:val="auto"/>
                <w:sz w:val="20"/>
              </w:rPr>
              <w:t>aintien de biodiversité domestique, d’e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spèces communes</w:t>
            </w:r>
            <w:r w:rsidR="00FC444F" w:rsidRPr="00D129A0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1EC9ED89" w14:textId="33C3587D" w:rsidR="009750B5" w:rsidRPr="00D129A0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Enjeu </w:t>
            </w:r>
            <w:r w:rsidR="00B6360C" w:rsidRPr="00D129A0">
              <w:rPr>
                <w:rFonts w:ascii="Times New Roman" w:hAnsi="Times New Roman" w:cs="Times New Roman"/>
                <w:color w:val="auto"/>
                <w:sz w:val="20"/>
              </w:rPr>
              <w:t>lié à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l’ouverture des paysages</w:t>
            </w:r>
            <w:r w:rsidR="00B6360C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naturels</w:t>
            </w:r>
            <w:r w:rsidR="00FC444F" w:rsidRPr="00D129A0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3C7D8258" w14:textId="77777777" w:rsidR="00CE3213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La situation initiale était préoccupante.</w:t>
            </w:r>
          </w:p>
          <w:p w14:paraId="43AA5EF6" w14:textId="521710D9" w:rsidR="00D129A0" w:rsidRPr="009750B5" w:rsidRDefault="00D129A0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(utilisation de produits chimiques délétères pour les papillons)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59EE478C" w:rsidR="00CE3213" w:rsidRPr="008173C7" w:rsidRDefault="00D129A0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9E6E27" w:rsidRPr="00D129A0">
              <w:rPr>
                <w:rFonts w:ascii="Times New Roman" w:hAnsi="Times New Roman" w:cs="Times New Roman"/>
                <w:color w:val="auto"/>
                <w:sz w:val="20"/>
              </w:rPr>
              <w:t>prend largement en compte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la biodiversité et </w:t>
            </w:r>
            <w:r w:rsidR="009E6E27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considère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systématiquement 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>les impératifs de sa préservation</w:t>
            </w:r>
            <w:r w:rsidR="00923953" w:rsidRPr="00D129A0">
              <w:rPr>
                <w:rFonts w:ascii="Times New Roman" w:hAnsi="Times New Roman" w:cs="Times New Roman"/>
                <w:color w:val="auto"/>
                <w:sz w:val="20"/>
              </w:rPr>
              <w:t>, r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>estauration ou enrichissement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253BA339" w:rsidR="00CE3213" w:rsidRPr="008173C7" w:rsidRDefault="00D129A0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CB1E3E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B1E3E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CB1E3E">
              <w:rPr>
                <w:rFonts w:ascii="Times New Roman" w:hAnsi="Times New Roman" w:cs="Times New Roman"/>
                <w:color w:val="FF0000"/>
                <w:sz w:val="20"/>
              </w:rPr>
              <w:t xml:space="preserve"> préserve ou améliore les corridors écologiques</w:t>
            </w:r>
            <w:r w:rsidR="00AB0803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D10255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biodiversité.</w:t>
            </w:r>
            <w:r w:rsidR="00B6360C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D129A0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solution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a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significativement, 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Le projet n’induit pas d’effets </w:t>
            </w:r>
            <w:r w:rsidR="00CB1E3E" w:rsidRPr="00D129A0">
              <w:rPr>
                <w:rFonts w:ascii="Times New Roman" w:hAnsi="Times New Roman" w:cs="Times New Roman"/>
                <w:color w:val="auto"/>
                <w:sz w:val="20"/>
              </w:rPr>
              <w:t>délétères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au-delà de ce périmètre</w:t>
            </w:r>
            <w:r w:rsidRPr="009750B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739FAD31" w:rsidR="00CE3213" w:rsidRPr="008173C7" w:rsidRDefault="00D129A0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fonctionnelle et structurale 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0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2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3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D129A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Maintien</w:t>
            </w:r>
            <w:r w:rsidR="00A0183B" w:rsidRPr="00D129A0">
              <w:rPr>
                <w:rFonts w:ascii="Times New Roman" w:hAnsi="Times New Roman" w:cs="Times New Roman"/>
                <w:color w:val="auto"/>
                <w:sz w:val="20"/>
              </w:rPr>
              <w:t>/restauration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A0183B" w:rsidRPr="00D129A0">
              <w:rPr>
                <w:rFonts w:ascii="Times New Roman" w:hAnsi="Times New Roman" w:cs="Times New Roman"/>
                <w:color w:val="auto"/>
                <w:sz w:val="20"/>
              </w:rPr>
              <w:t>de biodiversité fonctionnelle,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structurale</w:t>
            </w:r>
            <w:r w:rsidR="00A0183B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et protégée</w:t>
            </w:r>
            <w:r w:rsidR="00B6360C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mais 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la durabilité de cet effet </w:t>
            </w:r>
            <w:r w:rsidR="00A0183B" w:rsidRPr="00D129A0">
              <w:rPr>
                <w:rFonts w:ascii="Times New Roman" w:hAnsi="Times New Roman" w:cs="Times New Roman"/>
                <w:color w:val="auto"/>
                <w:sz w:val="20"/>
              </w:rPr>
              <w:t>est</w:t>
            </w: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menacée par </w:t>
            </w:r>
            <w:r w:rsidRPr="00D129A0">
              <w:rPr>
                <w:rFonts w:ascii="Times New Roman" w:hAnsi="Times New Roman" w:cs="Times New Roman"/>
                <w:b/>
                <w:color w:val="auto"/>
                <w:sz w:val="20"/>
              </w:rPr>
              <w:t>la faible implication des acteurs</w:t>
            </w:r>
            <w:r w:rsidR="00A0183B" w:rsidRPr="00D129A0">
              <w:rPr>
                <w:rFonts w:ascii="Times New Roman" w:hAnsi="Times New Roman" w:cs="Times New Roman"/>
                <w:b/>
                <w:color w:val="auto"/>
                <w:sz w:val="20"/>
              </w:rPr>
              <w:t>.</w:t>
            </w:r>
          </w:p>
          <w:p w14:paraId="2CA020D2" w14:textId="57377568" w:rsidR="00295522" w:rsidRPr="00D129A0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Laurence Colinet" w:date="2017-10-18T15:03:00Z"/>
                <w:rFonts w:ascii="Times New Roman" w:hAnsi="Times New Roman" w:cs="Times New Roman"/>
                <w:color w:val="auto"/>
                <w:sz w:val="20"/>
              </w:rPr>
            </w:pPr>
            <w:ins w:id="5" w:author="Laurence Colinet" w:date="2017-10-18T15:05:00Z">
              <w:r w:rsidRPr="00D129A0">
                <w:rPr>
                  <w:rFonts w:ascii="Times New Roman" w:hAnsi="Times New Roman" w:cs="Times New Roman"/>
                  <w:color w:val="auto"/>
                  <w:sz w:val="20"/>
                </w:rPr>
                <w:t>ET</w:t>
              </w:r>
            </w:ins>
          </w:p>
          <w:p w14:paraId="1DC993AE" w14:textId="77777777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D129A0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9750B5" w:rsidRPr="00D129A0">
              <w:rPr>
                <w:rFonts w:ascii="Times New Roman" w:hAnsi="Times New Roman" w:cs="Times New Roman"/>
                <w:color w:val="auto"/>
                <w:sz w:val="20"/>
              </w:rPr>
              <w:t xml:space="preserve"> affecte en particulier la biodiversité de l’écosystème</w:t>
            </w:r>
          </w:p>
          <w:p w14:paraId="75B601F2" w14:textId="154C0BF8" w:rsidR="00D129A0" w:rsidRPr="00D129A0" w:rsidRDefault="00D129A0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(la question entre le 3 et 4 est celle de l’implication des acteurs)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9750B5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Maintien/restauration de biodiversité domestique. </w:t>
            </w:r>
            <w:r w:rsidR="002C431E">
              <w:rPr>
                <w:rFonts w:ascii="Times New Roman" w:hAnsi="Times New Roman" w:cs="Times New Roman"/>
                <w:sz w:val="20"/>
              </w:rPr>
              <w:t>Mais l</w:t>
            </w:r>
            <w:r w:rsidR="00FE3BCF">
              <w:rPr>
                <w:rFonts w:ascii="Times New Roman" w:hAnsi="Times New Roman" w:cs="Times New Roman"/>
                <w:sz w:val="20"/>
              </w:rPr>
              <w:t>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ne favorise qu’un seul sujet de biodiversité (ex</w:t>
            </w:r>
            <w:r w:rsidR="00511C37">
              <w:rPr>
                <w:rFonts w:ascii="Times New Roman" w:hAnsi="Times New Roman" w:cs="Times New Roman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l’ensemble des </w:t>
            </w:r>
            <w:r w:rsidR="009750B5" w:rsidRPr="00511C37">
              <w:rPr>
                <w:rFonts w:ascii="Times New Roman" w:hAnsi="Times New Roman" w:cs="Times New Roman"/>
                <w:color w:val="FF0000"/>
                <w:sz w:val="20"/>
              </w:rPr>
              <w:t>différentes dimensions de la biodiversité</w:t>
            </w:r>
            <w:r w:rsidR="000E06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>la solution n’a aucune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2173D42E" w:rsidR="00CE3213" w:rsidRPr="00CE3213" w:rsidRDefault="00D129A0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2A5F848A" w:rsidR="00CE3213" w:rsidRPr="008173C7" w:rsidRDefault="00D129A0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178705B9" w14:textId="77777777" w:rsidR="00A20D5D" w:rsidRDefault="00A20D5D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5E105789" w14:textId="77777777" w:rsidR="00A20D5D" w:rsidRDefault="00A20D5D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25B845F1" w14:textId="31F34E51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3303578" w14:textId="77777777" w:rsidR="00B938FA" w:rsidRPr="00B938FA" w:rsidRDefault="00B938FA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938FA">
              <w:rPr>
                <w:rFonts w:ascii="Times New Roman" w:hAnsi="Times New Roman" w:cs="Times New Roman"/>
                <w:color w:val="auto"/>
                <w:sz w:val="20"/>
              </w:rPr>
              <w:t>Sujet non abordé</w:t>
            </w:r>
          </w:p>
          <w:p w14:paraId="2CFBFBDD" w14:textId="2CCE58C5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2D9FA710" w:rsidR="00FA1039" w:rsidRPr="00BF04D7" w:rsidRDefault="00B938FA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4BA41C2D" w:rsidR="00FA1039" w:rsidRPr="00BF04D7" w:rsidRDefault="0011716B" w:rsidP="001C10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Des alternatives peuvent présenter de meilleures performances,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mais l’optimisation du changement climatique 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0C2D94B6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Thème de recherche très fréquent. 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Les solutions proposées ont un 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B1183B" w14:textId="5C6CE2C8" w:rsidR="00B938FA" w:rsidRPr="00B938FA" w:rsidRDefault="00B938FA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938FA">
              <w:rPr>
                <w:rFonts w:ascii="Times New Roman" w:hAnsi="Times New Roman" w:cs="Times New Roman"/>
                <w:color w:val="auto"/>
                <w:sz w:val="20"/>
              </w:rPr>
              <w:t xml:space="preserve">Non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>pertinent</w:t>
            </w:r>
          </w:p>
          <w:p w14:paraId="0A981999" w14:textId="45F853BB" w:rsidR="00FA1039" w:rsidRPr="001C1081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39EC95B" w:rsidR="00FA1039" w:rsidRPr="00BF04D7" w:rsidRDefault="00B938FA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95F3CB8" w14:textId="77777777" w:rsidR="00FA1039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938FA">
              <w:rPr>
                <w:rFonts w:ascii="Times New Roman" w:hAnsi="Times New Roman" w:cs="Times New Roman"/>
                <w:color w:val="auto"/>
                <w:sz w:val="20"/>
              </w:rPr>
              <w:t>Neutralité de l’innovation sur le plan des émissions des gaz à effet de serre</w:t>
            </w:r>
          </w:p>
          <w:p w14:paraId="0B4A4BBE" w14:textId="576F4E5F" w:rsidR="00B938FA" w:rsidRPr="00BF04D7" w:rsidRDefault="00B938FA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(faible réduction car diminution traitements aériens)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491CDEDE" w:rsidR="00FA1039" w:rsidRPr="00BF04D7" w:rsidRDefault="00B938FA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00549D22" w:rsidR="00FA1039" w:rsidRPr="00BF04D7" w:rsidRDefault="00B938FA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C026219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3F88B508" w14:textId="77777777" w:rsidR="00A20D5D" w:rsidRDefault="00A20D5D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br w:type="page"/>
      </w:r>
    </w:p>
    <w:p w14:paraId="5DF41969" w14:textId="33FB0201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5EA193A5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 xml:space="preserve">Les enjeux de pollutions sont forts 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ou </w:t>
            </w:r>
            <w:proofErr w:type="gramStart"/>
            <w:r w:rsidRPr="003F7E37">
              <w:rPr>
                <w:rFonts w:ascii="Times New Roman" w:hAnsi="Times New Roman" w:cs="Times New Roman"/>
                <w:sz w:val="20"/>
              </w:rPr>
              <w:t>croissants.</w:t>
            </w:r>
            <w:r w:rsidR="007C0BD4" w:rsidRPr="003C1E2B">
              <w:rPr>
                <w:rFonts w:ascii="Times New Roman" w:hAnsi="Times New Roman" w:cs="Times New Roman"/>
                <w:color w:val="auto"/>
                <w:sz w:val="20"/>
              </w:rPr>
              <w:t>(</w:t>
            </w:r>
            <w:proofErr w:type="gramEnd"/>
            <w:r w:rsidR="007C0BD4" w:rsidRPr="003C1E2B">
              <w:rPr>
                <w:rFonts w:ascii="Times New Roman" w:hAnsi="Times New Roman" w:cs="Times New Roman"/>
                <w:color w:val="auto"/>
                <w:sz w:val="20"/>
              </w:rPr>
              <w:t>traitements aériens liens entre pesticide et pollution de l’air)</w:t>
            </w:r>
          </w:p>
          <w:p w14:paraId="01B19496" w14:textId="7AAEF61C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C0BD4">
              <w:rPr>
                <w:rFonts w:ascii="Times New Roman" w:hAnsi="Times New Roman" w:cs="Times New Roman"/>
                <w:sz w:val="20"/>
              </w:rPr>
              <w:t xml:space="preserve">Gros enjeux dans la filière (ex : pesticides en arboriculture) </w:t>
            </w:r>
            <w:r w:rsidRPr="003F7E37">
              <w:rPr>
                <w:rFonts w:ascii="Times New Roman" w:hAnsi="Times New Roman" w:cs="Times New Roman"/>
                <w:sz w:val="20"/>
              </w:rPr>
              <w:t>ou symboliques (ex : maintien d’un système agro-pastoral).</w:t>
            </w:r>
          </w:p>
          <w:p w14:paraId="78B3DD11" w14:textId="34A74121" w:rsidR="00B45879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>La situation initiale était extrêmement préoccupante</w:t>
            </w:r>
            <w:r w:rsidR="007C0BD4">
              <w:rPr>
                <w:rFonts w:ascii="Times New Roman" w:hAnsi="Times New Roman" w:cs="Times New Roman"/>
                <w:color w:val="auto"/>
                <w:sz w:val="20"/>
              </w:rPr>
              <w:t xml:space="preserve"> (absence de solution face au processionnaire)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149DF292" w14:textId="61D5B585" w:rsidR="003C1E2B" w:rsidRPr="003F7E37" w:rsidRDefault="003C1E2B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0A4E61CA" w:rsidR="00B45879" w:rsidRPr="008173C7" w:rsidRDefault="00852D50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7C0BD4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 xml:space="preserve">La solution proposée supprime tout rejet ponctuel ou diffus dans l’environnement 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L’innocuité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0F7A4BD5" w:rsidR="00B45879" w:rsidRPr="008173C7" w:rsidRDefault="007C0BD4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7C0BD4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>La solution a été significativement adoptée à une échelle pertinente pour la gestion des pollutions</w:t>
            </w:r>
            <w:r w:rsidR="001557E6" w:rsidRPr="007C0BD4">
              <w:rPr>
                <w:rFonts w:ascii="Times New Roman" w:hAnsi="Times New Roman" w:cs="Times New Roman"/>
                <w:color w:val="auto"/>
                <w:sz w:val="20"/>
              </w:rPr>
              <w:t>/destructions</w:t>
            </w: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>La solution n’induit pas d’effets négatifs au-delà de ce périmètre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61BBF0BC" w:rsidR="00B45879" w:rsidRPr="008173C7" w:rsidRDefault="007C0BD4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A0A4E1" w14:textId="77777777" w:rsidR="00B45879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  <w:p w14:paraId="0B4564C6" w14:textId="26A12B2C" w:rsidR="007C0BD4" w:rsidRPr="003F7E37" w:rsidRDefault="007C0BD4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FD5A946" w14:textId="77777777" w:rsidR="00B45879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7C0BD4">
              <w:rPr>
                <w:rFonts w:ascii="Times New Roman" w:hAnsi="Times New Roman" w:cs="Times New Roman"/>
                <w:color w:val="auto"/>
                <w:sz w:val="20"/>
              </w:rPr>
              <w:t>Diminution de la pollut</w:t>
            </w:r>
            <w:r w:rsidR="00F65BC9" w:rsidRPr="007C0BD4">
              <w:rPr>
                <w:rFonts w:ascii="Times New Roman" w:hAnsi="Times New Roman" w:cs="Times New Roman"/>
                <w:color w:val="auto"/>
                <w:sz w:val="20"/>
              </w:rPr>
              <w:t>ion des milieux (eau, sol, air).</w:t>
            </w:r>
          </w:p>
          <w:p w14:paraId="0037AC71" w14:textId="03CE9384" w:rsidR="007C0BD4" w:rsidRPr="003F7E37" w:rsidRDefault="007C0BD4" w:rsidP="00A20D5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(diminution </w:t>
            </w:r>
            <w:r w:rsidR="00A20D5D">
              <w:rPr>
                <w:rFonts w:ascii="Times New Roman" w:hAnsi="Times New Roman" w:cs="Times New Roman"/>
                <w:color w:val="auto"/>
                <w:sz w:val="20"/>
              </w:rPr>
              <w:t>pollution de l’air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>)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26FDD099" w:rsidR="00B45879" w:rsidRPr="00CE3213" w:rsidRDefault="00A20D5D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73F21943" w:rsidR="00B45879" w:rsidRPr="008173C7" w:rsidRDefault="00A20D5D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4E97091E" w14:textId="29C00791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6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</w:t>
            </w:r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Gros enjeux dans la filière (ex : engrais minéraux)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20D5D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A20D5D">
              <w:rPr>
                <w:rFonts w:ascii="Times New Roman" w:hAnsi="Times New Roman" w:cs="Times New Roman"/>
                <w:color w:val="auto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46EF12A1" w:rsidR="009E3391" w:rsidRPr="008173C7" w:rsidRDefault="00A20D5D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20D5D">
              <w:rPr>
                <w:rFonts w:ascii="Times New Roman" w:hAnsi="Times New Roman" w:cs="Times New Roman"/>
                <w:color w:val="auto"/>
                <w:sz w:val="20"/>
              </w:rPr>
              <w:t>Pas de solutions proposées: arbitrage entre les ressources</w:t>
            </w:r>
            <w:r w:rsidR="00073790" w:rsidRPr="00A20D5D">
              <w:rPr>
                <w:rFonts w:ascii="Times New Roman" w:hAnsi="Times New Roman" w:cs="Times New Roman"/>
                <w:color w:val="auto"/>
                <w:sz w:val="20"/>
              </w:rPr>
              <w:t xml:space="preserve"> et </w:t>
            </w:r>
            <w:r w:rsidRPr="00A20D5D">
              <w:rPr>
                <w:rFonts w:ascii="Times New Roman" w:hAnsi="Times New Roman" w:cs="Times New Roman"/>
                <w:color w:val="auto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5CAA72DE" w:rsidR="009E3391" w:rsidRPr="008173C7" w:rsidRDefault="00A20D5D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solution a été significativement adoptée à une échelle pertinente pour la gestion des </w:t>
            </w:r>
            <w:r w:rsidR="00AB72F2">
              <w:rPr>
                <w:rFonts w:ascii="Times New Roman" w:hAnsi="Times New Roman" w:cs="Times New Roman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65AC41C" w14:textId="77777777" w:rsidR="00A20D5D" w:rsidRPr="00A20D5D" w:rsidRDefault="00A20D5D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proofErr w:type="gramStart"/>
            <w:r w:rsidRPr="00A20D5D">
              <w:rPr>
                <w:rFonts w:ascii="Times New Roman" w:hAnsi="Times New Roman" w:cs="Times New Roman"/>
                <w:color w:val="auto"/>
                <w:sz w:val="20"/>
              </w:rPr>
              <w:t>pas</w:t>
            </w:r>
            <w:proofErr w:type="gramEnd"/>
            <w:r w:rsidRPr="00A20D5D">
              <w:rPr>
                <w:rFonts w:ascii="Times New Roman" w:hAnsi="Times New Roman" w:cs="Times New Roman"/>
                <w:color w:val="auto"/>
                <w:sz w:val="20"/>
              </w:rPr>
              <w:t xml:space="preserve"> pertinent</w:t>
            </w:r>
          </w:p>
          <w:p w14:paraId="56543B2C" w14:textId="210C77C0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132256D4" w:rsidR="009E3391" w:rsidRPr="008173C7" w:rsidRDefault="00A20D5D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1BC6E59" w14:textId="77777777" w:rsidR="009E3391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A20D5D">
              <w:rPr>
                <w:rFonts w:ascii="Times New Roman" w:hAnsi="Times New Roman" w:cs="Times New Roman"/>
                <w:color w:val="auto"/>
                <w:sz w:val="20"/>
              </w:rPr>
              <w:t>Innovation neutre du point de vue de la consommation de ressources non renouvelables</w:t>
            </w:r>
            <w:r w:rsidR="00AB72F2" w:rsidRPr="00A20D5D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02965EF7" w14:textId="77777777" w:rsidR="00A20D5D" w:rsidRDefault="00A20D5D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</w:t>
            </w:r>
            <w:proofErr w:type="gramStart"/>
            <w:r w:rsidRPr="00A20D5D">
              <w:rPr>
                <w:rFonts w:ascii="Times New Roman" w:hAnsi="Times New Roman" w:cs="Times New Roman"/>
                <w:color w:val="FF0000"/>
                <w:sz w:val="20"/>
              </w:rPr>
              <w:t>c’est</w:t>
            </w:r>
            <w:proofErr w:type="gramEnd"/>
            <w:r w:rsidRPr="00A20D5D">
              <w:rPr>
                <w:rFonts w:ascii="Times New Roman" w:hAnsi="Times New Roman" w:cs="Times New Roman"/>
                <w:color w:val="FF0000"/>
                <w:sz w:val="20"/>
              </w:rPr>
              <w:t xml:space="preserve"> le seul critère qui devrait être examiné)</w:t>
            </w:r>
          </w:p>
          <w:p w14:paraId="3DB6C219" w14:textId="556EB19A" w:rsidR="00A20D5D" w:rsidRPr="00A66099" w:rsidRDefault="00A20D5D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commencer par ce critère ?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2769CD6C" w:rsidR="009E3391" w:rsidRPr="00CE3213" w:rsidRDefault="00A20D5D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5DE821DC" w:rsidR="009E3391" w:rsidRPr="008173C7" w:rsidRDefault="00A20D5D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2A03BD6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282440E2" w14:textId="6F12CC5D" w:rsidR="00A20D5D" w:rsidRDefault="00A20D5D" w:rsidP="00190716">
      <w:pPr>
        <w:pStyle w:val="LO-Normal"/>
      </w:pPr>
    </w:p>
    <w:p w14:paraId="3F36F2F6" w14:textId="3A13A5DA" w:rsidR="00A20D5D" w:rsidRDefault="00A20D5D" w:rsidP="00190716">
      <w:pPr>
        <w:pStyle w:val="LO-Normal"/>
      </w:pPr>
    </w:p>
    <w:p w14:paraId="1ECE77E9" w14:textId="0BF46D04" w:rsidR="00A20D5D" w:rsidRDefault="00A20D5D" w:rsidP="00190716">
      <w:pPr>
        <w:pStyle w:val="LO-Normal"/>
        <w:sectPr w:rsidR="00A20D5D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>
        <w:t>3X5+2X4+2X3+1X</w:t>
      </w:r>
      <w:bookmarkStart w:id="7" w:name="_GoBack"/>
      <w:bookmarkEnd w:id="7"/>
      <w:r>
        <w:t>2+1= 2,</w:t>
      </w:r>
      <w:r w:rsidRPr="00A20D5D">
        <w:t xml:space="preserve">66 </w:t>
      </w:r>
      <w:r w:rsidRPr="00A20D5D">
        <w:rPr>
          <w:color w:val="FF0000"/>
          <w:sz w:val="40"/>
          <w:szCs w:val="40"/>
        </w:rPr>
        <w:t xml:space="preserve"> Note de 2,66</w:t>
      </w:r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Pr="00A20D5D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A20D5D">
              <w:rPr>
                <w:rFonts w:cs="Times New Roman"/>
                <w:b/>
                <w:bCs/>
                <w:sz w:val="20"/>
                <w:szCs w:val="20"/>
              </w:rPr>
              <w:t xml:space="preserve">Sous-catégorie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Pr="00A20D5D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A20D5D">
              <w:rPr>
                <w:rFonts w:cs="Times New Roman"/>
                <w:b/>
                <w:bCs/>
                <w:sz w:val="20"/>
                <w:szCs w:val="20"/>
              </w:rPr>
              <w:t>Critères</w:t>
            </w:r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B20FB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B20FB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B20FB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B20FB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B20F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B20FB5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B20FB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B20FB5" w:rsidRDefault="00B20FB5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B20FB5" w:rsidRDefault="00B20FB5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B20FB5" w:rsidRDefault="00B20FB5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B20FB5" w:rsidRDefault="00B20FB5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B20FB5" w:rsidRDefault="00B20FB5">
    <w:pPr>
      <w:pStyle w:val="En-tte"/>
    </w:pPr>
    <w:r>
      <w:t>19.10.2017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C1081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C1E2B"/>
    <w:rsid w:val="003D4286"/>
    <w:rsid w:val="003E0248"/>
    <w:rsid w:val="003F2483"/>
    <w:rsid w:val="003F7E37"/>
    <w:rsid w:val="0042233C"/>
    <w:rsid w:val="00446199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45E61"/>
    <w:rsid w:val="0057602F"/>
    <w:rsid w:val="00580623"/>
    <w:rsid w:val="00580F89"/>
    <w:rsid w:val="00583209"/>
    <w:rsid w:val="00584D6E"/>
    <w:rsid w:val="005E43F9"/>
    <w:rsid w:val="00607EF9"/>
    <w:rsid w:val="00614F64"/>
    <w:rsid w:val="00654EC3"/>
    <w:rsid w:val="0067059F"/>
    <w:rsid w:val="00684F2E"/>
    <w:rsid w:val="006A7813"/>
    <w:rsid w:val="006D10C5"/>
    <w:rsid w:val="007049CB"/>
    <w:rsid w:val="00733880"/>
    <w:rsid w:val="007740EB"/>
    <w:rsid w:val="007B6F68"/>
    <w:rsid w:val="007C0BD4"/>
    <w:rsid w:val="007D16F7"/>
    <w:rsid w:val="007D3E3C"/>
    <w:rsid w:val="007E44D1"/>
    <w:rsid w:val="008067E0"/>
    <w:rsid w:val="00831239"/>
    <w:rsid w:val="00834583"/>
    <w:rsid w:val="00852D50"/>
    <w:rsid w:val="0086003B"/>
    <w:rsid w:val="008A0664"/>
    <w:rsid w:val="008B4286"/>
    <w:rsid w:val="008F726B"/>
    <w:rsid w:val="009074FB"/>
    <w:rsid w:val="00923953"/>
    <w:rsid w:val="00930213"/>
    <w:rsid w:val="00932CD4"/>
    <w:rsid w:val="00950DB4"/>
    <w:rsid w:val="009750B5"/>
    <w:rsid w:val="009968D5"/>
    <w:rsid w:val="009E2DA1"/>
    <w:rsid w:val="009E3391"/>
    <w:rsid w:val="009E6E27"/>
    <w:rsid w:val="00A0183B"/>
    <w:rsid w:val="00A20D5D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0FB5"/>
    <w:rsid w:val="00B24B1A"/>
    <w:rsid w:val="00B32A42"/>
    <w:rsid w:val="00B34FEC"/>
    <w:rsid w:val="00B45879"/>
    <w:rsid w:val="00B6360C"/>
    <w:rsid w:val="00B63D55"/>
    <w:rsid w:val="00B81BD2"/>
    <w:rsid w:val="00B91CF3"/>
    <w:rsid w:val="00B938FA"/>
    <w:rsid w:val="00BB1CCF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D10255"/>
    <w:rsid w:val="00D129A0"/>
    <w:rsid w:val="00D472FD"/>
    <w:rsid w:val="00D519BA"/>
    <w:rsid w:val="00D77161"/>
    <w:rsid w:val="00DF28CB"/>
    <w:rsid w:val="00E01E22"/>
    <w:rsid w:val="00E0354C"/>
    <w:rsid w:val="00E224C5"/>
    <w:rsid w:val="00E345C9"/>
    <w:rsid w:val="00E5117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4E90-56EC-40BF-B3BF-2330D23E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4155</Words>
  <Characters>22857</Characters>
  <Application>Microsoft Office Word</Application>
  <DocSecurity>0</DocSecurity>
  <Lines>190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5</cp:revision>
  <dcterms:created xsi:type="dcterms:W3CDTF">2018-01-03T10:38:00Z</dcterms:created>
  <dcterms:modified xsi:type="dcterms:W3CDTF">2018-01-03T12:29:00Z</dcterms:modified>
</cp:coreProperties>
</file>