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36D51D4E" w:rsidR="00FA2587" w:rsidRPr="0003335C" w:rsidRDefault="00F95E23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NOTATION environnement CAPSIS</w:t>
      </w:r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solution est un prérequis à de nombreux autres impacts.</w:t>
            </w:r>
          </w:p>
          <w:p w14:paraId="2DDEF65A" w14:textId="77777777" w:rsidR="00BB1CCF" w:rsidRPr="005878F4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La solution </w:t>
            </w:r>
            <w:r w:rsidR="00BF17FA" w:rsidRPr="005878F4">
              <w:rPr>
                <w:rFonts w:ascii="Times New Roman" w:hAnsi="Times New Roman" w:cs="Times New Roman"/>
                <w:color w:val="FF0000"/>
                <w:sz w:val="20"/>
              </w:rPr>
              <w:t>es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t innovante ou prometteuse et de bonne qualité. C</w:t>
            </w:r>
            <w:r w:rsidR="00BF17FA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’est une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proposée est isolée 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0A8A6796" w:rsidR="00BB1CCF" w:rsidRPr="008173C7" w:rsidRDefault="00712E68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A4E0F39" w14:textId="1A9968E9" w:rsidR="00BB1CCF" w:rsidRPr="00737760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La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solution </w:t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a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été adoptée de façon importante à l’échelle internationale</w:t>
            </w:r>
            <w:r w:rsidR="00E4017A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et nationale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57A20723" w:rsidR="00BB1CCF" w:rsidRPr="00737760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</w:pP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La solution a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été </w:t>
            </w:r>
            <w:commentRangeStart w:id="0"/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adoptée </w:t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significativement</w:t>
            </w:r>
            <w:commentRangeEnd w:id="0"/>
            <w:r w:rsidR="00712E68" w:rsidRPr="00737760">
              <w:rPr>
                <w:rStyle w:val="Marquedecommentaire"/>
                <w:color w:val="D9D9D9" w:themeColor="background1" w:themeShade="D9"/>
              </w:rPr>
              <w:commentReference w:id="0"/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à l’échelle nationale </w:t>
            </w:r>
            <w:r w:rsidR="00E4017A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ou internationale 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échelle pertinente.</w:t>
            </w:r>
          </w:p>
          <w:p w14:paraId="58EADE38" w14:textId="77777777" w:rsidR="00BB1CCF" w:rsidRPr="00737760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Les trajectoires de déploiement </w:t>
            </w:r>
            <w:proofErr w:type="spellStart"/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socio-techniques</w:t>
            </w:r>
            <w:proofErr w:type="spellEnd"/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737760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</w:pP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La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solution </w:t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est</w:t>
            </w:r>
            <w:r w:rsidR="00BB1CCF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largement di</w:t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sponible, mais l’adoption est faible</w:t>
            </w:r>
            <w:r w:rsidR="00B6360C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, du tout moins</w:t>
            </w:r>
            <w:r w:rsidR="004D4F91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en France</w:t>
            </w:r>
            <w:r w:rsidR="00370748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.</w:t>
            </w:r>
          </w:p>
          <w:p w14:paraId="28D10258" w14:textId="4A063F5B" w:rsidR="00BB1CCF" w:rsidRPr="00737760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</w:pP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Diffusion </w:t>
            </w:r>
            <w:r w:rsidR="005E43F9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en France </w:t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à l’échelle de multiples parcelle</w:t>
            </w:r>
            <w:r w:rsidR="000D0BB4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s, entreprises,</w:t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monographies, d’une ré</w:t>
            </w:r>
            <w:r w:rsidR="004D0F9E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gion agricole ou bassin versant, </w:t>
            </w: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au minimum </w:t>
            </w:r>
            <w:r w:rsidR="00930213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sur </w:t>
            </w:r>
            <w:r w:rsidR="000D0BB4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un département</w:t>
            </w:r>
            <w:r w:rsidR="00930213"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737760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</w:pPr>
            <w:r w:rsidRPr="00737760">
              <w:rPr>
                <w:rStyle w:val="Policepardfaut1"/>
                <w:rFonts w:ascii="Times New Roman" w:hAnsi="Times New Roman" w:cs="Times New Roman"/>
                <w:color w:val="D9D9D9" w:themeColor="background1" w:themeShade="D9"/>
                <w:sz w:val="20"/>
              </w:rPr>
              <w:t>La solution a</w:t>
            </w:r>
            <w:r w:rsidR="00BB1CCF" w:rsidRPr="00737760">
              <w:rPr>
                <w:rStyle w:val="Policepardfaut1"/>
                <w:rFonts w:ascii="Times New Roman" w:hAnsi="Times New Roman" w:cs="Times New Roman"/>
                <w:color w:val="D9D9D9" w:themeColor="background1" w:themeShade="D9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737760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737760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5AB5DBD7" w:rsidR="00BB1CCF" w:rsidRPr="008173C7" w:rsidRDefault="00712E68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32D7131B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r w:rsidR="00F95E23" w:rsidRPr="00B81BD2">
              <w:rPr>
                <w:rFonts w:ascii="Times New Roman" w:hAnsi="Times New Roman" w:cs="Times New Roman"/>
                <w:sz w:val="20"/>
              </w:rPr>
              <w:t>réflexion écologique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5878F4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solution proposée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concerne</w:t>
            </w:r>
            <w:r w:rsidR="000D0BB4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de nombreux act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eurs </w:t>
            </w:r>
            <w:r w:rsidR="000D0BB4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divers 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>et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amorce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5878F4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La situation atteinte est performante </w:t>
            </w:r>
            <w:r w:rsidR="000D408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et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mobilise un système</w:t>
            </w:r>
            <w:r w:rsidR="0022548B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complet</w:t>
            </w:r>
            <w:r w:rsidR="00537B98" w:rsidRPr="005878F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commentRangeStart w:id="1"/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trop peu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les acteurs concernés.</w:t>
            </w:r>
          </w:p>
          <w:p w14:paraId="52C2D309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Les performances environnementales d</w:t>
            </w:r>
            <w:r w:rsidR="00930213" w:rsidRPr="005878F4">
              <w:rPr>
                <w:rFonts w:ascii="Times New Roman" w:hAnsi="Times New Roman" w:cs="Times New Roman"/>
                <w:color w:val="FF0000"/>
                <w:sz w:val="20"/>
              </w:rPr>
              <w:t>u système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sont légèrement meilleures que les alternat</w:t>
            </w:r>
            <w:r w:rsidR="00537B98" w:rsidRPr="005878F4">
              <w:rPr>
                <w:rFonts w:ascii="Times New Roman" w:hAnsi="Times New Roman" w:cs="Times New Roman"/>
                <w:color w:val="FF0000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Des résistances ou des contraintes d’acteurs non anticipées limitent l’adoption</w:t>
            </w:r>
            <w:commentRangeEnd w:id="1"/>
            <w:r w:rsidR="005878F4">
              <w:rPr>
                <w:rStyle w:val="Marquedecommentaire"/>
                <w:color w:val="auto"/>
              </w:rPr>
              <w:commentReference w:id="1"/>
            </w:r>
            <w:r w:rsidR="00537B98" w:rsidRPr="005878F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7FDCF527" w:rsidR="00BB1CCF" w:rsidRPr="008173C7" w:rsidRDefault="00712E68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3AA4FD2E" w:rsidR="00BB1CCF" w:rsidRPr="008173C7" w:rsidRDefault="00737760" w:rsidP="00737760">
            <w:pPr>
              <w:ind w:left="-108" w:righ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 </w:t>
            </w:r>
            <w:r w:rsidR="00712E68">
              <w:rPr>
                <w:rFonts w:cs="Times New Roman"/>
                <w:color w:val="auto"/>
                <w:lang w:val="en-US"/>
              </w:rPr>
              <w:t>3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684F2E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es enjeux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de biodiversité sont cruciaux et relatifs au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maintien </w:t>
            </w:r>
            <w:r>
              <w:rPr>
                <w:rFonts w:ascii="Times New Roman" w:hAnsi="Times New Roman" w:cs="Times New Roman"/>
                <w:sz w:val="20"/>
              </w:rPr>
              <w:t>de biodiversité fonctionnelle</w:t>
            </w:r>
            <w:r w:rsidR="00BC20B0">
              <w:rPr>
                <w:rFonts w:ascii="Times New Roman" w:hAnsi="Times New Roman" w:cs="Times New Roman"/>
                <w:sz w:val="20"/>
              </w:rPr>
              <w:t xml:space="preserve"> et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d’écosystèmes menacés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r w:rsidRPr="005878F4">
              <w:rPr>
                <w:rFonts w:ascii="Times New Roman" w:hAnsi="Times New Roman" w:cs="Times New Roman"/>
                <w:color w:val="auto"/>
                <w:sz w:val="20"/>
              </w:rPr>
              <w:t>races élevées/</w:t>
            </w:r>
            <w:r w:rsidR="00FC444F" w:rsidRPr="005878F4">
              <w:rPr>
                <w:rFonts w:ascii="Times New Roman" w:hAnsi="Times New Roman" w:cs="Times New Roman"/>
                <w:color w:val="auto"/>
                <w:sz w:val="20"/>
              </w:rPr>
              <w:t xml:space="preserve"> paysages</w:t>
            </w:r>
            <w:r w:rsidRPr="005878F4">
              <w:rPr>
                <w:rFonts w:ascii="Times New Roman" w:hAnsi="Times New Roman" w:cs="Times New Roman"/>
                <w:color w:val="auto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</w:t>
            </w:r>
            <w:r w:rsidR="00BC20B0">
              <w:rPr>
                <w:rFonts w:ascii="Times New Roman" w:hAnsi="Times New Roman" w:cs="Times New Roman"/>
                <w:sz w:val="20"/>
              </w:rPr>
              <w:t>odiversité protégée</w:t>
            </w:r>
            <w:r w:rsidR="00BC20B0" w:rsidRPr="00B34FEC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aintien de </w:t>
            </w:r>
            <w:commentRangeStart w:id="2"/>
            <w:r w:rsidR="00FC444F" w:rsidRPr="005878F4">
              <w:rPr>
                <w:rFonts w:ascii="Times New Roman" w:hAnsi="Times New Roman" w:cs="Times New Roman"/>
                <w:color w:val="FF0000"/>
                <w:sz w:val="20"/>
              </w:rPr>
              <w:t>biodiversité domestique, d’e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spèces communes</w:t>
            </w:r>
            <w:commentRangeEnd w:id="2"/>
            <w:r w:rsidR="005878F4">
              <w:rPr>
                <w:rStyle w:val="Marquedecommentaire"/>
                <w:color w:val="auto"/>
              </w:rPr>
              <w:commentReference w:id="2"/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E4017A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</w:pPr>
            <w:r w:rsidRPr="00E4017A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L’innovation ne prend pas en compte les systèm</w:t>
            </w:r>
            <w:r w:rsidR="007D16F7" w:rsidRPr="00E4017A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es écologiques et leur biodiversité</w:t>
            </w:r>
            <w:r w:rsidR="00AA410D" w:rsidRPr="00E4017A">
              <w:rPr>
                <w:rFonts w:ascii="Times New Roman" w:hAnsi="Times New Roman" w:cs="Times New Roman"/>
                <w:color w:val="D9D9D9" w:themeColor="background1" w:themeShade="D9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648C0A04" w:rsidR="00CE3213" w:rsidRPr="008173C7" w:rsidRDefault="00E4017A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prend </w:t>
            </w:r>
            <w:r w:rsidR="009E6E27">
              <w:rPr>
                <w:rFonts w:ascii="Times New Roman" w:hAnsi="Times New Roman" w:cs="Times New Roman"/>
                <w:sz w:val="20"/>
              </w:rPr>
              <w:t>largement en compte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la biodiversité et </w:t>
            </w:r>
            <w:r w:rsidR="009E6E27">
              <w:rPr>
                <w:rFonts w:ascii="Times New Roman" w:hAnsi="Times New Roman" w:cs="Times New Roman"/>
                <w:sz w:val="20"/>
              </w:rPr>
              <w:t>considère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systématiquement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les impératifs de sa préservation</w:t>
            </w:r>
            <w:r w:rsidR="00923953">
              <w:rPr>
                <w:rFonts w:ascii="Times New Roman" w:hAnsi="Times New Roman" w:cs="Times New Roman"/>
                <w:sz w:val="20"/>
              </w:rPr>
              <w:t>, 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E4017A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4017A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E4017A">
              <w:rPr>
                <w:rFonts w:ascii="Times New Roman" w:hAnsi="Times New Roman" w:cs="Times New Roman"/>
                <w:color w:val="FF0000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 w:rsidRPr="00E4017A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91B9271" w14:textId="77777777" w:rsidR="008728F6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prend peu</w:t>
            </w:r>
            <w:r w:rsidR="009750B5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en compte </w:t>
            </w:r>
            <w:r w:rsidR="009750B5" w:rsidRPr="005878F4">
              <w:rPr>
                <w:rFonts w:ascii="Times New Roman" w:hAnsi="Times New Roman" w:cs="Times New Roman"/>
                <w:color w:val="FF0000"/>
                <w:sz w:val="20"/>
              </w:rPr>
              <w:t>la biodiversité</w:t>
            </w:r>
            <w:r w:rsidR="009750B5" w:rsidRPr="008728F6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  <w:p w14:paraId="6CB6FB53" w14:textId="22BC33CA" w:rsidR="00CE3213" w:rsidRPr="009750B5" w:rsidRDefault="009750B5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ou sa préservation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2AF0EE82" w:rsidR="00CE3213" w:rsidRPr="008173C7" w:rsidRDefault="00641BDF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641BDF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41BDF"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41BDF">
              <w:rPr>
                <w:rFonts w:ascii="Times New Roman" w:hAnsi="Times New Roman" w:cs="Times New Roman"/>
                <w:sz w:val="20"/>
              </w:rPr>
              <w:t xml:space="preserve"> préserve ou améliore les corridors écologiques</w:t>
            </w:r>
            <w:r w:rsidR="00AB0803" w:rsidRPr="00641BDF">
              <w:rPr>
                <w:rFonts w:ascii="Times New Roman" w:hAnsi="Times New Roman" w:cs="Times New Roman"/>
                <w:sz w:val="20"/>
              </w:rPr>
              <w:t>.</w:t>
            </w:r>
          </w:p>
          <w:p w14:paraId="4A76D886" w14:textId="1055571F" w:rsidR="00CE3213" w:rsidRPr="005878F4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641BDF"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41BDF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641BDF">
              <w:rPr>
                <w:rFonts w:ascii="Times New Roman" w:hAnsi="Times New Roman" w:cs="Times New Roman"/>
                <w:sz w:val="20"/>
              </w:rPr>
              <w:t xml:space="preserve"> à une échelle géographique maximale cohérente sur le plan de la biodiversité</w:t>
            </w:r>
            <w:r w:rsidR="00D10255" w:rsidRPr="005878F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="00B6360C" w:rsidRPr="005878F4" w:rsidDel="00D10255">
              <w:rPr>
                <w:rStyle w:val="Marquedecommentaire"/>
                <w:color w:val="FF000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9750B5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solution</w:t>
            </w:r>
            <w:r>
              <w:rPr>
                <w:rFonts w:ascii="Times New Roman" w:hAnsi="Times New Roman" w:cs="Times New Roman"/>
                <w:sz w:val="20"/>
              </w:rPr>
              <w:t xml:space="preserve"> a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été adoptée </w:t>
            </w:r>
            <w:r w:rsidRPr="009750B5">
              <w:rPr>
                <w:rFonts w:ascii="Times New Roman" w:hAnsi="Times New Roman" w:cs="Times New Roman"/>
                <w:sz w:val="20"/>
              </w:rPr>
              <w:t>significativement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CB1E3E">
              <w:rPr>
                <w:rFonts w:ascii="Times New Roman" w:hAnsi="Times New Roman" w:cs="Times New Roman"/>
                <w:sz w:val="20"/>
              </w:rPr>
              <w:t>délétères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41BDF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641BDF">
              <w:rPr>
                <w:rFonts w:ascii="Times New Roman" w:hAnsi="Times New Roman" w:cs="Times New Roman"/>
                <w:color w:val="FF0000"/>
                <w:sz w:val="20"/>
              </w:rPr>
              <w:t xml:space="preserve"> intègre partiellement </w:t>
            </w:r>
            <w:r w:rsidRPr="00641BDF">
              <w:rPr>
                <w:rFonts w:ascii="Times New Roman" w:hAnsi="Times New Roman" w:cs="Times New Roman"/>
                <w:color w:val="FF0000"/>
                <w:sz w:val="20"/>
              </w:rPr>
              <w:t>l</w:t>
            </w:r>
            <w:r w:rsidR="009750B5" w:rsidRPr="00641BDF">
              <w:rPr>
                <w:rFonts w:ascii="Times New Roman" w:hAnsi="Times New Roman" w:cs="Times New Roman"/>
                <w:color w:val="FF0000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77FAB688" w:rsidR="00CE3213" w:rsidRPr="008173C7" w:rsidRDefault="00641BDF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21D48B4" w14:textId="77777777" w:rsidR="00CE3213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  <w:p w14:paraId="088BA35F" w14:textId="7461EB69" w:rsidR="00641BDF" w:rsidRPr="00B81BD2" w:rsidRDefault="00641BDF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(rédaction à actualiser)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41BDF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Maintien</w:t>
            </w:r>
            <w:r w:rsidR="00A0183B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/restauration</w:t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de biodiversité </w:t>
            </w:r>
            <w:commentRangeStart w:id="3"/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fonctionnelle et structurale </w:t>
            </w:r>
            <w:commentRangeEnd w:id="3"/>
            <w:r w:rsidR="000E06A1" w:rsidRPr="00641BDF">
              <w:rPr>
                <w:rStyle w:val="Marquedecommentaire"/>
                <w:color w:val="808080" w:themeColor="background1" w:themeShade="80"/>
              </w:rPr>
              <w:commentReference w:id="3"/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(</w:t>
            </w:r>
            <w:r w:rsidR="00B6360C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nb et diversité d’</w:t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espèces et de gènes)</w:t>
            </w:r>
            <w:r w:rsidR="00614F64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.</w:t>
            </w:r>
            <w:r w:rsidR="00AA410D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</w:t>
            </w:r>
            <w:ins w:id="4" w:author="Laurence Colinet" w:date="2017-10-18T15:00:00Z">
              <w:r w:rsidR="00295522" w:rsidRPr="00641BDF">
                <w:rPr>
                  <w:rFonts w:ascii="Times New Roman" w:hAnsi="Times New Roman" w:cs="Times New Roman"/>
                  <w:color w:val="808080" w:themeColor="background1" w:themeShade="80"/>
                  <w:sz w:val="20"/>
                </w:rPr>
                <w:t>ET</w:t>
              </w:r>
            </w:ins>
          </w:p>
          <w:p w14:paraId="11D46E0F" w14:textId="77777777" w:rsidR="00295522" w:rsidRPr="00641BDF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" w:author="Laurence Colinet" w:date="2017-10-18T15:02:00Z"/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L’</w:t>
            </w:r>
            <w:r w:rsidR="00684F2E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effet sur les écosystèmes</w:t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est durable</w:t>
            </w:r>
            <w:r w:rsidR="00AB0803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du fait d’une gestion collective </w:t>
            </w:r>
            <w:del w:id="6" w:author="Laurence Colinet" w:date="2017-10-18T15:02:00Z">
              <w:r w:rsidR="00AB0803" w:rsidRPr="00641BDF" w:rsidDel="00295522">
                <w:rPr>
                  <w:rFonts w:ascii="Times New Roman" w:hAnsi="Times New Roman" w:cs="Times New Roman"/>
                  <w:color w:val="808080" w:themeColor="background1" w:themeShade="80"/>
                  <w:sz w:val="20"/>
                </w:rPr>
                <w:delText xml:space="preserve">et </w:delText>
              </w:r>
            </w:del>
            <w:ins w:id="7" w:author="Laurence Colinet" w:date="2017-10-18T15:02:00Z">
              <w:r w:rsidR="00295522" w:rsidRPr="00641BDF">
                <w:rPr>
                  <w:rFonts w:ascii="Times New Roman" w:hAnsi="Times New Roman" w:cs="Times New Roman"/>
                  <w:color w:val="808080" w:themeColor="background1" w:themeShade="80"/>
                  <w:sz w:val="20"/>
                </w:rPr>
                <w:t>ET</w:t>
              </w:r>
            </w:ins>
          </w:p>
          <w:p w14:paraId="5BA95E04" w14:textId="44C09992" w:rsidR="00CE3213" w:rsidRPr="00641BDF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A</w:t>
            </w:r>
            <w:r w:rsidR="00AB0803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bsence de reports d’</w:t>
            </w:r>
            <w:r w:rsidR="00684F2E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impacts sur d’autres écosystèmes</w:t>
            </w:r>
            <w:r w:rsidR="00AB0803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641BDF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Maintien</w:t>
            </w:r>
            <w:r w:rsidR="00A0183B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/restauration</w:t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</w:t>
            </w:r>
            <w:r w:rsidR="00A0183B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de biodiversité fonctionnelle,</w:t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structurale</w:t>
            </w:r>
            <w:r w:rsidR="00A0183B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et protégée</w:t>
            </w:r>
            <w:r w:rsidR="00B6360C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mais </w:t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la durabilité de cet effet </w:t>
            </w:r>
            <w:r w:rsidR="00A0183B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est</w:t>
            </w: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menacée par la faible implication des acteurs</w:t>
            </w:r>
            <w:r w:rsidR="00A0183B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.</w:t>
            </w:r>
          </w:p>
          <w:p w14:paraId="2CA020D2" w14:textId="57377568" w:rsidR="00295522" w:rsidRPr="00641BDF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" w:author="Laurence Colinet" w:date="2017-10-18T15:03:00Z"/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ins w:id="9" w:author="Laurence Colinet" w:date="2017-10-18T15:05:00Z">
              <w:r w:rsidRPr="00641BDF">
                <w:rPr>
                  <w:rFonts w:ascii="Times New Roman" w:hAnsi="Times New Roman" w:cs="Times New Roman"/>
                  <w:color w:val="808080" w:themeColor="background1" w:themeShade="80"/>
                  <w:sz w:val="20"/>
                </w:rPr>
                <w:t>ET</w:t>
              </w:r>
            </w:ins>
          </w:p>
          <w:p w14:paraId="75B601F2" w14:textId="39EBF844" w:rsidR="00CE3213" w:rsidRPr="00641BDF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La solution</w:t>
            </w:r>
            <w:r w:rsidR="009750B5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61B94F" w14:textId="429B3394" w:rsidR="00CE3213" w:rsidRPr="00641BDF" w:rsidRDefault="00641BDF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r w:rsidRPr="00641BDF">
              <w:rPr>
                <w:rFonts w:ascii="Times New Roman" w:hAnsi="Times New Roman" w:cs="Times New Roman"/>
                <w:color w:val="FF0000"/>
                <w:sz w:val="20"/>
              </w:rPr>
              <w:t>la solution constitue un mieux mais ne règle qu’un aspect du problème</w:t>
            </w:r>
            <w:r w:rsidR="000E06A1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Pr="00641BDF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</w:pPr>
            <w:r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Bien qu’elle n’ait pas d’</w:t>
            </w:r>
            <w:r w:rsidR="009750B5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impacts </w:t>
            </w:r>
            <w:r w:rsidR="00BC16B5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délétères,</w:t>
            </w:r>
            <w:r w:rsidR="009750B5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</w:t>
            </w:r>
            <w:r w:rsidR="00BC16B5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>la solution n’a aucune</w:t>
            </w:r>
            <w:r w:rsidR="009750B5" w:rsidRPr="00641BDF">
              <w:rPr>
                <w:rFonts w:ascii="Times New Roman" w:hAnsi="Times New Roman" w:cs="Times New Roman"/>
                <w:color w:val="808080" w:themeColor="background1" w:themeShade="80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400DA360" w:rsidR="00CE3213" w:rsidRPr="00CE3213" w:rsidRDefault="00641BDF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76C4DED7" w:rsidR="00CE3213" w:rsidRPr="008173C7" w:rsidRDefault="00641BDF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5878F4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Gros enjeux de filière ou symboliques </w:t>
            </w:r>
            <w:r w:rsidR="001E0066" w:rsidRPr="005878F4">
              <w:rPr>
                <w:rFonts w:ascii="Times New Roman" w:hAnsi="Times New Roman" w:cs="Times New Roman"/>
                <w:color w:val="FF0000"/>
                <w:sz w:val="20"/>
              </w:rPr>
              <w:t>sur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Enjeux d’adaptation ponctuelle au changement climatique </w:t>
            </w:r>
            <w:r w:rsidRPr="00BF04D7">
              <w:rPr>
                <w:rFonts w:ascii="Times New Roman" w:hAnsi="Times New Roman" w:cs="Times New Roman"/>
                <w:sz w:val="20"/>
              </w:rPr>
              <w:t>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5878F4">
              <w:rPr>
                <w:rFonts w:ascii="Times New Roman" w:hAnsi="Times New Roman" w:cs="Times New Roman"/>
                <w:color w:val="000000" w:themeColor="text1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0B31CC9D" w:rsidR="00FA1039" w:rsidRPr="00BF04D7" w:rsidRDefault="00641BDF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93E0A0F" w14:textId="77777777" w:rsidR="00FA1039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  <w:p w14:paraId="5AFFE78E" w14:textId="64E660CC" w:rsidR="00641BDF" w:rsidRPr="00BF04D7" w:rsidRDefault="00641BDF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(ligne à réécrire)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74B3A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</w:pP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Thème de recherche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77777777" w:rsidR="00FA1039" w:rsidRPr="00B74B3A" w:rsidRDefault="0011716B" w:rsidP="0011716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</w:pP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(Des alternatives peuvent présenter de meilleures performances de biodiversité, mais l’optimisation de la biodiversité 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29FA9E49" w:rsidR="00FA1039" w:rsidRPr="00B74B3A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</w:pP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Thème de recherche très fréquent. </w:t>
            </w:r>
            <w:r w:rsidR="00FA1039" w:rsidRPr="00641BDF">
              <w:rPr>
                <w:rFonts w:ascii="Times New Roman" w:hAnsi="Times New Roman" w:cs="Times New Roman"/>
                <w:color w:val="FF0000"/>
                <w:sz w:val="20"/>
              </w:rPr>
              <w:t>Les solutions proposées ont un bilan localement ou ponctuellement intéressant</w:t>
            </w:r>
            <w:r w:rsidR="00641BDF" w:rsidRPr="00641BDF">
              <w:rPr>
                <w:rFonts w:ascii="Times New Roman" w:hAnsi="Times New Roman" w:cs="Times New Roman"/>
                <w:color w:val="FF0000"/>
                <w:sz w:val="20"/>
              </w:rPr>
              <w:t xml:space="preserve"> sur le changement climatique</w:t>
            </w: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.</w:t>
            </w:r>
            <w:r w:rsidR="00FA1039"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 </w:t>
            </w:r>
          </w:p>
          <w:p w14:paraId="716353F0" w14:textId="77777777" w:rsidR="00FA1039" w:rsidRPr="00B74B3A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</w:pP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Ex : </w:t>
            </w:r>
            <w:r w:rsidR="0011716B"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solution d’adaptation locale</w:t>
            </w: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 pertinente sur le plan environnemental</w:t>
            </w:r>
            <w:r w:rsidR="0011716B"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77777777" w:rsidR="00FA1039" w:rsidRPr="00B74B3A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</w:pP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Bilan énergétique mitigé en comparaison des alternatives</w:t>
            </w:r>
          </w:p>
          <w:p w14:paraId="0F70A5C7" w14:textId="77777777" w:rsidR="00FA1039" w:rsidRPr="00B74B3A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</w:pP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Ex : </w:t>
            </w:r>
            <w:r w:rsidR="0011716B"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solution d’adaptation </w:t>
            </w: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non </w:t>
            </w:r>
            <w:commentRangeStart w:id="10"/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bénéfique</w:t>
            </w:r>
            <w:commentRangeEnd w:id="10"/>
            <w:r w:rsidR="00B74B3A">
              <w:rPr>
                <w:rStyle w:val="Marquedecommentaire"/>
                <w:color w:val="auto"/>
              </w:rPr>
              <w:commentReference w:id="10"/>
            </w: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 xml:space="preserve"> sur le plan environnemental (consommation de ressources, pollutions)</w:t>
            </w:r>
          </w:p>
          <w:p w14:paraId="081ABC5B" w14:textId="3C5C97E7" w:rsidR="008728F6" w:rsidRPr="00B74B3A" w:rsidRDefault="008728F6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</w:pPr>
            <w:r w:rsidRPr="00B74B3A">
              <w:rPr>
                <w:rFonts w:ascii="Times New Roman" w:hAnsi="Times New Roman" w:cs="Times New Roman"/>
                <w:color w:val="984806" w:themeColor="accent6" w:themeShade="80"/>
                <w:sz w:val="20"/>
              </w:rPr>
              <w:t>pas de solution sur ce sujet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8CC32D2" w:rsidR="00FA1039" w:rsidRPr="00BF04D7" w:rsidRDefault="00641BDF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32EFB">
              <w:rPr>
                <w:rFonts w:ascii="Times New Roman" w:hAnsi="Times New Roman" w:cs="Times New Roman"/>
                <w:color w:val="FF0000"/>
                <w:sz w:val="20"/>
              </w:rPr>
              <w:t>Préservation</w:t>
            </w:r>
            <w:r w:rsidR="00DF28CB" w:rsidRPr="00932EFB">
              <w:rPr>
                <w:rFonts w:ascii="Times New Roman" w:hAnsi="Times New Roman" w:cs="Times New Roman"/>
                <w:color w:val="FF0000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473C571A" w:rsidR="00FA1039" w:rsidRPr="00BF04D7" w:rsidRDefault="008728F6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15F86DEF" w:rsidR="00FA1039" w:rsidRPr="00BF04D7" w:rsidRDefault="00641BDF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Min 2</w:t>
            </w:r>
            <w:r w:rsidR="008728F6">
              <w:rPr>
                <w:rFonts w:ascii="Times New Roman" w:hAnsi="Times New Roman" w:cs="Times New Roman"/>
                <w:color w:val="auto"/>
                <w:lang w:val="en-US"/>
              </w:rPr>
              <w:t>/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1D280BCB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 w:rsidRPr="008728F6">
        <w:rPr>
          <w:rFonts w:ascii="Times New Roman" w:eastAsiaTheme="majorEastAsia" w:hAnsi="Times New Roman" w:cs="Times New Roman"/>
          <w:b/>
          <w:bCs/>
        </w:rPr>
        <w:t>pollutions / destructions</w:t>
      </w:r>
      <w:r w:rsidR="00583209" w:rsidRPr="008728F6">
        <w:rPr>
          <w:rFonts w:ascii="Times New Roman" w:eastAsiaTheme="majorEastAsia" w:hAnsi="Times New Roman" w:cs="Times New Roman"/>
          <w:b/>
          <w:bCs/>
        </w:rPr>
        <w:t xml:space="preserve"> de milieux</w:t>
      </w:r>
      <w:r w:rsidR="00C42BB8" w:rsidRPr="008728F6">
        <w:rPr>
          <w:rFonts w:ascii="Times New Roman" w:eastAsiaTheme="majorEastAsia" w:hAnsi="Times New Roman" w:cs="Times New Roman"/>
          <w:b/>
          <w:bCs/>
        </w:rPr>
        <w:t xml:space="preserve"> </w:t>
      </w:r>
      <w:r w:rsidR="00C42BB8" w:rsidRPr="00C42BB8">
        <w:rPr>
          <w:rFonts w:ascii="Times New Roman" w:eastAsiaTheme="majorEastAsia" w:hAnsi="Times New Roman" w:cs="Times New Roman"/>
          <w:b/>
          <w:bCs/>
          <w:color w:val="000000" w:themeColor="text1"/>
        </w:rPr>
        <w:t>(pas pertinent)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1C4102B6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Les enjeux de pollutions</w:t>
            </w:r>
            <w:r w:rsidR="008728F6">
              <w:rPr>
                <w:rFonts w:ascii="Times New Roman" w:hAnsi="Times New Roman" w:cs="Times New Roman"/>
                <w:sz w:val="20"/>
              </w:rPr>
              <w:t>/</w:t>
            </w:r>
            <w:r w:rsidR="008728F6" w:rsidRPr="00641BDF">
              <w:rPr>
                <w:rFonts w:ascii="Times New Roman" w:hAnsi="Times New Roman" w:cs="Times New Roman"/>
                <w:color w:val="FF0000"/>
                <w:sz w:val="20"/>
              </w:rPr>
              <w:t>destruction de milieu</w:t>
            </w:r>
            <w:r w:rsidRPr="00641BD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Pr="003F7E37">
              <w:rPr>
                <w:rFonts w:ascii="Times New Roman" w:hAnsi="Times New Roman" w:cs="Times New Roman"/>
                <w:sz w:val="20"/>
              </w:rPr>
              <w:t>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11"/>
            <w:r w:rsidRPr="008728F6">
              <w:rPr>
                <w:rFonts w:ascii="Times New Roman" w:hAnsi="Times New Roman" w:cs="Times New Roman"/>
                <w:color w:val="auto"/>
                <w:sz w:val="20"/>
              </w:rPr>
              <w:t>La situation initiale était extrêmement préoccupante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  <w:commentRangeEnd w:id="11"/>
            <w:r w:rsidR="008728F6">
              <w:rPr>
                <w:rStyle w:val="Marquedecommentaire"/>
                <w:color w:val="auto"/>
              </w:rPr>
              <w:commentReference w:id="11"/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limités à un compartiment 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728F6">
              <w:rPr>
                <w:rFonts w:ascii="Times New Roman" w:hAnsi="Times New Roman" w:cs="Times New Roman"/>
                <w:sz w:val="20"/>
              </w:rPr>
              <w:t xml:space="preserve">Enjeux ponctuels ou faibles </w:t>
            </w:r>
            <w:r w:rsidRPr="003F7E37">
              <w:rPr>
                <w:rFonts w:ascii="Times New Roman" w:hAnsi="Times New Roman" w:cs="Times New Roman"/>
                <w:sz w:val="20"/>
              </w:rPr>
              <w:t>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728F6">
              <w:rPr>
                <w:rFonts w:ascii="Times New Roman" w:hAnsi="Times New Roman" w:cs="Times New Roman"/>
                <w:color w:val="auto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7BECAC22" w:rsidR="00B45879" w:rsidRPr="008173C7" w:rsidRDefault="0018385A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C6F1413" w14:textId="77777777" w:rsid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  <w:p w14:paraId="103A6148" w14:textId="7BA95001" w:rsidR="00641BDF" w:rsidRPr="00CE3213" w:rsidRDefault="00641BDF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remplacer cette ligne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5D9AB0D7" w:rsidR="00B45879" w:rsidRPr="00641BDF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18385A">
              <w:rPr>
                <w:rFonts w:ascii="Times New Roman" w:hAnsi="Times New Roman" w:cs="Times New Roman"/>
                <w:color w:val="FF0000"/>
                <w:sz w:val="20"/>
              </w:rPr>
              <w:t xml:space="preserve">La solution </w:t>
            </w:r>
            <w:r w:rsidR="007E44D1" w:rsidRPr="0018385A">
              <w:rPr>
                <w:rFonts w:ascii="Times New Roman" w:hAnsi="Times New Roman" w:cs="Times New Roman"/>
                <w:color w:val="FF0000"/>
                <w:sz w:val="20"/>
              </w:rPr>
              <w:t xml:space="preserve">dépollue efficacement des </w:t>
            </w:r>
            <w:proofErr w:type="gramStart"/>
            <w:r w:rsidR="007E44D1" w:rsidRPr="0018385A">
              <w:rPr>
                <w:rFonts w:ascii="Times New Roman" w:hAnsi="Times New Roman" w:cs="Times New Roman"/>
                <w:color w:val="FF0000"/>
                <w:sz w:val="20"/>
              </w:rPr>
              <w:t>écosystèmes</w:t>
            </w:r>
            <w:r w:rsidR="0018385A">
              <w:rPr>
                <w:rFonts w:ascii="Times New Roman" w:hAnsi="Times New Roman" w:cs="Times New Roman"/>
                <w:color w:val="FF0000"/>
                <w:sz w:val="20"/>
              </w:rPr>
              <w:t>,  restaure</w:t>
            </w:r>
            <w:proofErr w:type="gramEnd"/>
            <w:r w:rsidR="0018385A">
              <w:rPr>
                <w:rFonts w:ascii="Times New Roman" w:hAnsi="Times New Roman" w:cs="Times New Roman"/>
                <w:color w:val="FF0000"/>
                <w:sz w:val="20"/>
              </w:rPr>
              <w:t xml:space="preserve"> les milieux</w:t>
            </w:r>
            <w:r w:rsidR="007E44D1"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.</w:t>
            </w:r>
          </w:p>
          <w:p w14:paraId="25F3A76C" w14:textId="77777777" w:rsidR="00B45879" w:rsidRPr="00641BDF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Thème de recherche peu fréquent.</w:t>
            </w:r>
          </w:p>
          <w:p w14:paraId="0F6A9D73" w14:textId="77777777" w:rsidR="00B45879" w:rsidRPr="00641BDF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641BDF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La solution proposée supprime tout rejet ponctuel ou diffus dans l’environnement </w:t>
            </w:r>
          </w:p>
          <w:p w14:paraId="59AA0BCF" w14:textId="77777777" w:rsidR="00B45879" w:rsidRPr="00641BDF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(Des alternatives peuvent présenter de meilleures performances </w:t>
            </w:r>
            <w:proofErr w:type="spellStart"/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vàv</w:t>
            </w:r>
            <w:proofErr w:type="spellEnd"/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5799513A" w:rsidR="00B45879" w:rsidRPr="00641BDF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Thème de recherche très fréquent</w:t>
            </w:r>
            <w:r w:rsidR="004758EB"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.</w:t>
            </w:r>
          </w:p>
          <w:p w14:paraId="2706E5C6" w14:textId="77777777" w:rsidR="00B45879" w:rsidRPr="00641BDF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L’innocuité ou la biodégradabilité de</w:t>
            </w:r>
            <w:r w:rsidR="004758EB"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 la solution reste à expliciter ou </w:t>
            </w: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10FF90" w14:textId="5C70B873" w:rsidR="00B45879" w:rsidRPr="00641BDF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Solution d’arbitrage entre </w:t>
            </w:r>
            <w:r w:rsidR="0018385A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deux </w:t>
            </w: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pollution et surexploitation des ressources</w:t>
            </w:r>
            <w:r w:rsidR="004758EB"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.</w:t>
            </w:r>
          </w:p>
          <w:p w14:paraId="05F4BCB2" w14:textId="77777777" w:rsidR="00C42BB8" w:rsidRPr="00641BDF" w:rsidRDefault="00C42BB8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</w:p>
          <w:p w14:paraId="4EA9B0EC" w14:textId="06A68320" w:rsidR="00C42BB8" w:rsidRPr="00641BDF" w:rsidRDefault="00C42BB8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b/>
                <w:color w:val="A6A6A6" w:themeColor="background1" w:themeShade="A6"/>
                <w:sz w:val="20"/>
              </w:rPr>
              <w:t>le sujet n’est pas abordé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7AB35945" w:rsidR="00B45879" w:rsidRPr="008173C7" w:rsidRDefault="0018385A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641BDF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commentRangeStart w:id="12"/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La solution induit des effets de même nature sur les zones géographiques externes à son propre périmètre. La diffusi</w:t>
            </w:r>
            <w:r w:rsidR="00B6360C"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on a été généralisée au maximum</w:t>
            </w: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. </w:t>
            </w:r>
          </w:p>
          <w:p w14:paraId="30A431A7" w14:textId="7ED04401" w:rsidR="00B45879" w:rsidRPr="00641BDF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La solution intègre différents enjeux de pollution</w:t>
            </w:r>
            <w:r w:rsidR="00F933EC"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18385A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8385A">
              <w:rPr>
                <w:rFonts w:ascii="Times New Roman" w:hAnsi="Times New Roman" w:cs="Times New Roman"/>
                <w:color w:val="FF0000"/>
                <w:sz w:val="20"/>
              </w:rPr>
              <w:t>La solution a été significativement adoptée à une échelle pertinente pour la gestion des pollutions</w:t>
            </w:r>
            <w:r w:rsidR="001557E6" w:rsidRPr="0018385A">
              <w:rPr>
                <w:rFonts w:ascii="Times New Roman" w:hAnsi="Times New Roman" w:cs="Times New Roman"/>
                <w:color w:val="FF0000"/>
                <w:sz w:val="20"/>
              </w:rPr>
              <w:t>/destructions</w:t>
            </w:r>
            <w:r w:rsidRPr="0018385A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0AC7F01E" w14:textId="77777777" w:rsidR="00B45879" w:rsidRPr="00641BDF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La solution n’induit pas d’effets négatifs au-delà de ce périmètre.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58B39A0" w14:textId="77777777" w:rsidR="00641BDF" w:rsidRPr="00641BDF" w:rsidRDefault="00641BDF" w:rsidP="00641BD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La solution est déployée à l’échelle d’une monographie pertinente en termes de pollutions/destructions mais la monographie est isolée et ne permet pas la généralisation</w:t>
            </w:r>
          </w:p>
          <w:p w14:paraId="33536D8A" w14:textId="28445375" w:rsidR="00B45879" w:rsidRPr="00641BDF" w:rsidRDefault="00A7271F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28D92CB" w:rsidR="008E37AE" w:rsidRPr="00641BDF" w:rsidRDefault="00641BDF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</w:pP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La solution intègre partiellement les enjeux de réduction des pollutions/destructions sur son périmètre géographique d’influence</w:t>
            </w:r>
            <w:r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 xml:space="preserve"> </w:t>
            </w:r>
            <w:r w:rsidR="008E37AE" w:rsidRPr="00641BDF">
              <w:rPr>
                <w:rFonts w:ascii="Times New Roman" w:hAnsi="Times New Roman" w:cs="Times New Roman"/>
                <w:color w:val="A6A6A6" w:themeColor="background1" w:themeShade="A6"/>
                <w:sz w:val="20"/>
              </w:rPr>
              <w:t>pas de solution</w:t>
            </w:r>
            <w:commentRangeEnd w:id="12"/>
            <w:r>
              <w:rPr>
                <w:rStyle w:val="Marquedecommentaire"/>
                <w:color w:val="auto"/>
              </w:rPr>
              <w:commentReference w:id="12"/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5A251C84" w:rsidR="00B45879" w:rsidRPr="008173C7" w:rsidRDefault="0018385A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4D5486DF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8385A">
              <w:rPr>
                <w:rFonts w:ascii="Times New Roman" w:hAnsi="Times New Roman" w:cs="Times New Roman"/>
                <w:color w:val="FF0000"/>
                <w:sz w:val="20"/>
              </w:rPr>
              <w:t>Diminution de la pollut</w:t>
            </w:r>
            <w:r w:rsidR="0018385A">
              <w:rPr>
                <w:rFonts w:ascii="Times New Roman" w:hAnsi="Times New Roman" w:cs="Times New Roman"/>
                <w:color w:val="FF0000"/>
                <w:sz w:val="20"/>
              </w:rPr>
              <w:t xml:space="preserve">ion/destruction </w:t>
            </w:r>
            <w:r w:rsidR="00F65BC9" w:rsidRPr="0018385A">
              <w:rPr>
                <w:rFonts w:ascii="Times New Roman" w:hAnsi="Times New Roman" w:cs="Times New Roman"/>
                <w:color w:val="FF0000"/>
                <w:sz w:val="20"/>
              </w:rPr>
              <w:t>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0310CDA3" w:rsidR="00B45879" w:rsidRPr="00641BDF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41BDF">
              <w:rPr>
                <w:rFonts w:ascii="Times New Roman" w:hAnsi="Times New Roman" w:cs="Times New Roman"/>
                <w:sz w:val="20"/>
              </w:rPr>
              <w:t>Innovation</w:t>
            </w:r>
            <w:r w:rsidR="00B45879" w:rsidRPr="00641BDF">
              <w:rPr>
                <w:rFonts w:ascii="Times New Roman" w:hAnsi="Times New Roman" w:cs="Times New Roman"/>
                <w:sz w:val="20"/>
              </w:rPr>
              <w:t xml:space="preserve"> neutre sur le plan de la pollution</w:t>
            </w:r>
            <w:r w:rsidR="00641BDF" w:rsidRPr="00641BDF">
              <w:rPr>
                <w:rFonts w:ascii="Times New Roman" w:hAnsi="Times New Roman" w:cs="Times New Roman"/>
                <w:sz w:val="20"/>
              </w:rPr>
              <w:t>/ destruction</w:t>
            </w:r>
            <w:r w:rsidR="00B45879" w:rsidRPr="00641BDF">
              <w:rPr>
                <w:rFonts w:ascii="Times New Roman" w:hAnsi="Times New Roman" w:cs="Times New Roman"/>
                <w:sz w:val="20"/>
              </w:rPr>
              <w:t xml:space="preserve"> des milieux</w:t>
            </w:r>
            <w:r w:rsidR="00F65BC9" w:rsidRPr="00641BD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0BE4E2C5" w:rsidR="00B45879" w:rsidRPr="00CE3213" w:rsidRDefault="0018385A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0C612E84" w:rsidR="00B45879" w:rsidRPr="008173C7" w:rsidRDefault="0018385A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64EAA37A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  <w:r w:rsidR="00F95E23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</w:t>
      </w:r>
      <w:proofErr w:type="gramStart"/>
      <w:r w:rsidR="00F95E23" w:rsidRPr="00F95E23">
        <w:rPr>
          <w:rFonts w:ascii="Times New Roman" w:hAnsi="Times New Roman" w:cs="Times New Roman"/>
          <w:color w:val="000000" w:themeColor="text1"/>
          <w:sz w:val="22"/>
          <w:szCs w:val="22"/>
        </w:rPr>
        <w:t>ici  bois</w:t>
      </w:r>
      <w:proofErr w:type="gramEnd"/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F95E23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auto"/>
                <w:lang w:val="en-US"/>
              </w:rPr>
            </w:pPr>
            <w:r w:rsidRPr="00F95E23">
              <w:rPr>
                <w:rFonts w:cs="Times New Roman"/>
                <w:b w:val="0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645BDF81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13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5C7344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Gros enjeux dans la filière (ex : engrais minéraux) ou symbolique (</w:t>
            </w:r>
            <w:proofErr w:type="gramStart"/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ex  déforestation</w:t>
            </w:r>
            <w:proofErr w:type="gramEnd"/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). </w:t>
            </w:r>
          </w:p>
          <w:p w14:paraId="77B27F6A" w14:textId="77777777" w:rsidR="009968D5" w:rsidRPr="005C7344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L’enjeu </w:t>
            </w:r>
            <w:r w:rsidR="002B27E6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des ressources </w:t>
            </w: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est fort ou croissant</w:t>
            </w:r>
            <w:r w:rsidRPr="005C7344">
              <w:rPr>
                <w:rFonts w:ascii="Times New Roman" w:hAnsi="Times New Roman" w:cs="Times New Roman"/>
                <w:color w:val="FF0000"/>
                <w:sz w:val="20"/>
              </w:rPr>
              <w:t xml:space="preserve"> (ex : fertilité des sols, production alimentaire, consommation d’énergie)</w:t>
            </w:r>
            <w:r w:rsidR="002B27E6" w:rsidRPr="005C734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15CF00C5" w14:textId="77777777" w:rsidR="009E3391" w:rsidRPr="00F95E23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La situation initiale était extrêmement préoccupante.</w:t>
            </w:r>
            <w:r w:rsidR="009E3391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4F1E1CAA" w:rsidR="009E3391" w:rsidRPr="008173C7" w:rsidRDefault="00F95E23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F95E23">
              <w:rPr>
                <w:rFonts w:cs="Times New Roman"/>
                <w:color w:val="000000" w:themeColor="text1"/>
                <w:lang w:val="en-US"/>
              </w:rPr>
              <w:t>3</w:t>
            </w:r>
            <w:r w:rsidR="009E3391" w:rsidRPr="00F95E23">
              <w:rPr>
                <w:rFonts w:cs="Times New Roman"/>
                <w:color w:val="000000" w:themeColor="text1"/>
                <w:lang w:val="en-US"/>
              </w:rPr>
              <w:t>/4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Pr="00920AC3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0"/>
              </w:rPr>
            </w:pPr>
            <w:commentRangeStart w:id="14"/>
            <w:r w:rsidRPr="00920AC3">
              <w:rPr>
                <w:rFonts w:ascii="Times New Roman" w:hAnsi="Times New Roman" w:cs="Times New Roman"/>
                <w:color w:val="0070C0"/>
                <w:sz w:val="20"/>
              </w:rPr>
              <w:t>Système couplant la réduction de l’utilisation de ressources et l’utilisation intégrée des ressources disponibles</w:t>
            </w:r>
            <w:r w:rsidR="00073790" w:rsidRPr="00920AC3">
              <w:rPr>
                <w:rFonts w:ascii="Times New Roman" w:hAnsi="Times New Roman" w:cs="Times New Roman"/>
                <w:color w:val="0070C0"/>
                <w:sz w:val="20"/>
              </w:rPr>
              <w:t xml:space="preserve">. </w:t>
            </w:r>
          </w:p>
          <w:p w14:paraId="79DE793E" w14:textId="77777777" w:rsidR="009E3391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4617AAB9" w14:textId="23D69352" w:rsidR="00F95E23" w:rsidRPr="00A66099" w:rsidRDefault="00F95E23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  <w:commentRangeEnd w:id="14"/>
            <w:r w:rsidR="00920AC3">
              <w:rPr>
                <w:rStyle w:val="Marquedecommentaire"/>
                <w:color w:val="auto"/>
              </w:rPr>
              <w:commentReference w:id="14"/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48A26315" w:rsidR="009E3391" w:rsidRPr="008173C7" w:rsidRDefault="00920AC3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5C7344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La solution a été significativement adoptée à une échelle pertinente pour la gestion des </w:t>
            </w:r>
            <w:r w:rsidR="00AB72F2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ressources</w:t>
            </w:r>
            <w:r w:rsidR="00AB72F2" w:rsidRPr="005C734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AB72F2">
              <w:rPr>
                <w:rFonts w:ascii="Times New Roman" w:hAnsi="Times New Roman" w:cs="Times New Roman"/>
                <w:sz w:val="20"/>
              </w:rPr>
              <w:t>délétères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0866C444" w:rsidR="009E3391" w:rsidRPr="008173C7" w:rsidRDefault="00C42BB8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Le stock de ressources naturelles ré</w:t>
            </w:r>
            <w:r w:rsidR="0045681B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-</w:t>
            </w: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augmente</w:t>
            </w:r>
            <w:r w:rsidRPr="005C7344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significativement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Innovation neutre du point de vue de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69841900" w:rsidR="009E3391" w:rsidRPr="00CE3213" w:rsidRDefault="00C42BB8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61BE0BC9" w:rsidR="009E3391" w:rsidRPr="008173C7" w:rsidRDefault="009E3391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Min</w:t>
            </w:r>
            <w:r w:rsidR="00C42BB8">
              <w:rPr>
                <w:rFonts w:cs="Times New Roman"/>
                <w:color w:val="auto"/>
                <w:lang w:val="en-US"/>
              </w:rPr>
              <w:t xml:space="preserve">3 </w:t>
            </w:r>
            <w:r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13315311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664C73E9" w14:textId="27E2A7A5" w:rsidR="00712E68" w:rsidRDefault="00712E68" w:rsidP="00190716">
      <w:pPr>
        <w:pStyle w:val="LO-Normal"/>
      </w:pPr>
    </w:p>
    <w:p w14:paraId="3D4628C1" w14:textId="4796365A" w:rsidR="00712E68" w:rsidRDefault="00712E68" w:rsidP="00190716">
      <w:pPr>
        <w:pStyle w:val="LO-Normal"/>
      </w:pPr>
    </w:p>
    <w:p w14:paraId="68AFE40C" w14:textId="7211294F" w:rsidR="00712E68" w:rsidRDefault="00712E68" w:rsidP="00190716">
      <w:pPr>
        <w:pStyle w:val="LO-Normal"/>
        <w:rPr>
          <w:b/>
          <w:color w:val="FF0000"/>
        </w:rPr>
      </w:pPr>
      <w:r w:rsidRPr="00E475FF">
        <w:rPr>
          <w:b/>
          <w:color w:val="FF0000"/>
        </w:rPr>
        <w:t>(3X</w:t>
      </w:r>
      <w:proofErr w:type="gramStart"/>
      <w:r w:rsidRPr="00E475FF">
        <w:rPr>
          <w:b/>
          <w:color w:val="FF0000"/>
        </w:rPr>
        <w:t>5)+</w:t>
      </w:r>
      <w:proofErr w:type="gramEnd"/>
      <w:r w:rsidRPr="00E475FF">
        <w:rPr>
          <w:b/>
          <w:color w:val="FF0000"/>
        </w:rPr>
        <w:t xml:space="preserve"> (3x4)+3</w:t>
      </w:r>
      <w:r w:rsidR="00920AC3">
        <w:rPr>
          <w:b/>
          <w:color w:val="FF0000"/>
        </w:rPr>
        <w:t>X3</w:t>
      </w:r>
      <w:r w:rsidRPr="00E475FF">
        <w:rPr>
          <w:b/>
          <w:color w:val="FF0000"/>
        </w:rPr>
        <w:t>+2</w:t>
      </w:r>
      <w:r w:rsidR="00920AC3">
        <w:rPr>
          <w:b/>
          <w:color w:val="FF0000"/>
        </w:rPr>
        <w:t>X2+2</w:t>
      </w:r>
      <w:r w:rsidRPr="00E475FF">
        <w:rPr>
          <w:b/>
          <w:color w:val="FF0000"/>
        </w:rPr>
        <w:t>=  33/12</w:t>
      </w:r>
      <w:r w:rsidR="00E475FF" w:rsidRPr="00E475FF">
        <w:rPr>
          <w:b/>
          <w:color w:val="FF0000"/>
        </w:rPr>
        <w:t xml:space="preserve"> soit </w:t>
      </w:r>
      <w:r w:rsidR="00920AC3">
        <w:rPr>
          <w:b/>
          <w:color w:val="FF0000"/>
        </w:rPr>
        <w:t>3,5</w:t>
      </w:r>
    </w:p>
    <w:p w14:paraId="439C693D" w14:textId="1C5F252F" w:rsidR="005C7344" w:rsidRDefault="005C7344" w:rsidP="00190716">
      <w:pPr>
        <w:pStyle w:val="LO-Normal"/>
        <w:rPr>
          <w:b/>
          <w:color w:val="FF0000"/>
        </w:rPr>
      </w:pPr>
    </w:p>
    <w:p w14:paraId="092232ED" w14:textId="00086014" w:rsidR="005C7344" w:rsidRDefault="005C7344" w:rsidP="00190716">
      <w:pPr>
        <w:pStyle w:val="LO-Normal"/>
        <w:rPr>
          <w:b/>
          <w:color w:val="FF0000"/>
        </w:rPr>
      </w:pPr>
    </w:p>
    <w:p w14:paraId="5C5A98A9" w14:textId="77777777" w:rsidR="005C7344" w:rsidRPr="00E475FF" w:rsidRDefault="005C7344" w:rsidP="00190716">
      <w:pPr>
        <w:pStyle w:val="LO-Normal"/>
        <w:rPr>
          <w:b/>
          <w:color w:val="FF0000"/>
        </w:rPr>
        <w:sectPr w:rsidR="005C7344" w:rsidRPr="00E475FF" w:rsidSect="00CE3213">
          <w:headerReference w:type="default" r:id="rId10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</w:p>
    <w:p w14:paraId="5B0BC70C" w14:textId="25734BF4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  <w:r w:rsidR="0019612E">
        <w:rPr>
          <w:b/>
          <w:u w:val="single"/>
        </w:rPr>
        <w:t xml:space="preserve"> Note Finale 3,5 sur 5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233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3281"/>
        <w:gridCol w:w="5953"/>
      </w:tblGrid>
      <w:tr w:rsidR="00BF6958" w14:paraId="61414202" w14:textId="77777777" w:rsidTr="00BF6958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BF6958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3F1B3" w14:textId="77777777" w:rsidR="004538B5" w:rsidRPr="009B671C" w:rsidRDefault="004538B5" w:rsidP="00EE5217">
            <w:pPr>
              <w:spacing w:after="0" w:line="240" w:lineRule="auto"/>
              <w:rPr>
                <w:rFonts w:cs="Times New Roman"/>
                <w:b/>
                <w:bCs/>
                <w:color w:val="FF0000"/>
                <w:sz w:val="20"/>
                <w:szCs w:val="20"/>
              </w:rPr>
            </w:pPr>
            <w:r w:rsidRPr="009B671C">
              <w:rPr>
                <w:rFonts w:cs="Times New Roman"/>
                <w:b/>
                <w:bCs/>
                <w:color w:val="FF0000"/>
                <w:sz w:val="20"/>
                <w:szCs w:val="20"/>
              </w:rPr>
              <w:t>Contribution de la recherche à l’émergence d’une solution systémique durable</w:t>
            </w:r>
          </w:p>
          <w:p w14:paraId="71A827D6" w14:textId="4807CAFF" w:rsidR="0019612E" w:rsidRPr="004538B5" w:rsidRDefault="0019612E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B671C">
              <w:rPr>
                <w:rFonts w:cs="Times New Roman"/>
                <w:b/>
                <w:bCs/>
                <w:color w:val="FF0000"/>
                <w:sz w:val="20"/>
                <w:szCs w:val="20"/>
              </w:rPr>
              <w:t>3/4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3A00" w14:textId="34B262B9" w:rsidR="0019612E" w:rsidRDefault="0019612E" w:rsidP="00D72E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rFonts w:eastAsia="Calibri" w:cs="Times New Roman"/>
                <w:sz w:val="20"/>
                <w:szCs w:val="20"/>
              </w:rPr>
              <w:t>La plateforme collaborative mise en place est un prérequis à de nombreux autres impacts, car elle met en système de nombreux modèles. La solution proposée est générique, ouverte aux apports et données d’autres régions ou écosystèmes</w:t>
            </w:r>
            <w:r>
              <w:rPr>
                <w:rFonts w:eastAsia="Calibri" w:cs="Times New Roman"/>
                <w:sz w:val="20"/>
                <w:szCs w:val="20"/>
              </w:rPr>
              <w:t xml:space="preserve"> : </w:t>
            </w:r>
          </w:p>
          <w:p w14:paraId="005C4781" w14:textId="77777777" w:rsidR="0019612E" w:rsidRDefault="0019612E" w:rsidP="00D72E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  <w:p w14:paraId="22670A03" w14:textId="5A72C77F" w:rsidR="004538B5" w:rsidRDefault="00D72E76" w:rsidP="00D72E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D72E76">
              <w:rPr>
                <w:rFonts w:eastAsia="Calibri" w:cs="Times New Roman"/>
                <w:sz w:val="20"/>
                <w:szCs w:val="20"/>
              </w:rPr>
              <w:t>Pendant longtemps, les recommandations pratiques à destination des gestionnaires ont été élaborées sur la base du re</w:t>
            </w:r>
            <w:r>
              <w:rPr>
                <w:rFonts w:eastAsia="Calibri" w:cs="Times New Roman"/>
                <w:sz w:val="20"/>
                <w:szCs w:val="20"/>
              </w:rPr>
              <w:t xml:space="preserve">tour d’expérience issu d’essais ou </w:t>
            </w:r>
            <w:r w:rsidRPr="00D72E76">
              <w:rPr>
                <w:rFonts w:eastAsia="Calibri" w:cs="Times New Roman"/>
                <w:sz w:val="20"/>
                <w:szCs w:val="20"/>
              </w:rPr>
              <w:t>d’observations</w:t>
            </w:r>
            <w:r>
              <w:rPr>
                <w:rFonts w:eastAsia="Calibri" w:cs="Times New Roman"/>
                <w:sz w:val="20"/>
                <w:szCs w:val="20"/>
              </w:rPr>
              <w:t>. L</w:t>
            </w:r>
            <w:r w:rsidRPr="00D72E76">
              <w:rPr>
                <w:rFonts w:eastAsia="Calibri" w:cs="Times New Roman"/>
                <w:sz w:val="20"/>
                <w:szCs w:val="20"/>
              </w:rPr>
              <w:t xml:space="preserve">’utilisation de modèles mathématiques décrivant la dynamique de la croissance des arbres et des peuplements </w:t>
            </w:r>
            <w:r>
              <w:rPr>
                <w:rFonts w:eastAsia="Calibri" w:cs="Times New Roman"/>
                <w:sz w:val="20"/>
                <w:szCs w:val="20"/>
              </w:rPr>
              <w:t>permet de tester</w:t>
            </w:r>
            <w:r w:rsidRPr="00D72E76">
              <w:rPr>
                <w:rFonts w:eastAsia="Calibri" w:cs="Times New Roman"/>
                <w:sz w:val="20"/>
                <w:szCs w:val="20"/>
              </w:rPr>
              <w:t xml:space="preserve"> des stratégies alternatives </w:t>
            </w:r>
            <w:r>
              <w:rPr>
                <w:rFonts w:eastAsia="Calibri" w:cs="Times New Roman"/>
                <w:sz w:val="20"/>
                <w:szCs w:val="20"/>
              </w:rPr>
              <w:t xml:space="preserve">de développement durable face aux changements globaux </w:t>
            </w:r>
          </w:p>
        </w:tc>
      </w:tr>
      <w:tr w:rsidR="004538B5" w14:paraId="07EC1F98" w14:textId="77777777" w:rsidTr="0055167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52146257" w:rsidR="004538B5" w:rsidRPr="00484D87" w:rsidRDefault="00D72E76" w:rsidP="007D2F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Diffusion internationale, possibilité de trajectoires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socio-techniques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différentes adaptées aux acteurs </w:t>
            </w:r>
          </w:p>
          <w:p w14:paraId="3D8DE738" w14:textId="0BECF226" w:rsidR="004538B5" w:rsidRDefault="00D72E76" w:rsidP="002477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Diffusion : 73% de la forêt publique en France, </w:t>
            </w:r>
            <w:r w:rsidR="0024771A" w:rsidRPr="0024771A">
              <w:rPr>
                <w:rFonts w:eastAsia="Calibri" w:cs="Times New Roman"/>
                <w:sz w:val="20"/>
                <w:szCs w:val="20"/>
              </w:rPr>
              <w:t>il a également trouvé des utilisations à l'étranger dans les secteurs public et privé (Canada, USA, Congo, Belgique, Portugal ou Chine)</w:t>
            </w:r>
          </w:p>
        </w:tc>
      </w:tr>
      <w:tr w:rsidR="004538B5" w14:paraId="0AC33047" w14:textId="77777777" w:rsidTr="0055167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B67" w14:textId="13814E69" w:rsidR="004538B5" w:rsidRDefault="006D3DE1" w:rsidP="006D3DE1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Plateforme collaborative. </w:t>
            </w:r>
            <w:r w:rsidR="004538B5"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  <w:r>
              <w:rPr>
                <w:rFonts w:eastAsia="Calibri" w:cs="Times New Roman"/>
                <w:sz w:val="20"/>
                <w:szCs w:val="20"/>
              </w:rPr>
              <w:t> : a permis un réduction des coupes au Québec, performance en France (ONF) inconnues</w:t>
            </w:r>
          </w:p>
        </w:tc>
      </w:tr>
      <w:tr w:rsidR="0019612E" w14:paraId="2335E07B" w14:textId="77777777" w:rsidTr="00F628E4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3A971172" w:rsidR="0019612E" w:rsidRDefault="0019612E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4DE08BEB" w14:textId="3F69C813" w:rsidR="0019612E" w:rsidRDefault="0019612E" w:rsidP="004538B5">
            <w:pPr>
              <w:spacing w:after="0" w:line="240" w:lineRule="auto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D72E76">
              <w:rPr>
                <w:rFonts w:cs="Times New Roman"/>
                <w:b/>
                <w:color w:val="FF0000"/>
                <w:sz w:val="20"/>
                <w:szCs w:val="20"/>
              </w:rPr>
              <w:t>Biodiversité</w:t>
            </w:r>
          </w:p>
          <w:p w14:paraId="582D495B" w14:textId="3365C245" w:rsidR="009B671C" w:rsidRPr="00D72E76" w:rsidRDefault="009B671C" w:rsidP="004538B5">
            <w:pPr>
              <w:spacing w:after="0" w:line="240" w:lineRule="auto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2/4</w:t>
            </w:r>
          </w:p>
          <w:p w14:paraId="4C932A7F" w14:textId="4E65ABBF" w:rsidR="0019612E" w:rsidRDefault="0019612E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19612E" w:rsidRPr="001E625B" w:rsidRDefault="0019612E" w:rsidP="0065305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19612E" w:rsidRPr="001E625B" w:rsidRDefault="0019612E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78C4" w14:textId="7F64FF84" w:rsidR="0019612E" w:rsidRPr="00831239" w:rsidRDefault="0019612E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Enjeux croissants concernant la biodiversité ordinaire</w:t>
            </w:r>
          </w:p>
        </w:tc>
      </w:tr>
      <w:tr w:rsidR="0019612E" w14:paraId="07F9DE79" w14:textId="77777777" w:rsidTr="00AA39E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19612E" w:rsidRDefault="0019612E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19612E" w:rsidRPr="001E625B" w:rsidRDefault="0019612E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D454" w14:textId="39B00F56" w:rsidR="0019612E" w:rsidRPr="00B85C6A" w:rsidRDefault="0019612E" w:rsidP="00B85C6A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plateforme </w:t>
            </w:r>
            <w:proofErr w:type="spellStart"/>
            <w:r>
              <w:rPr>
                <w:sz w:val="20"/>
                <w:szCs w:val="20"/>
              </w:rPr>
              <w:t>intégre</w:t>
            </w:r>
            <w:proofErr w:type="spellEnd"/>
            <w:r w:rsidRPr="00B85C6A">
              <w:rPr>
                <w:sz w:val="20"/>
                <w:szCs w:val="20"/>
              </w:rPr>
              <w:t xml:space="preserve"> une douzaine de modèles de croissance pour plus</w:t>
            </w:r>
            <w:r>
              <w:rPr>
                <w:sz w:val="20"/>
                <w:szCs w:val="20"/>
              </w:rPr>
              <w:t xml:space="preserve">ieurs espèces : Pin </w:t>
            </w:r>
            <w:r w:rsidRPr="00B85C6A">
              <w:rPr>
                <w:sz w:val="20"/>
                <w:szCs w:val="20"/>
              </w:rPr>
              <w:t>noir d'Autriche, Hêtre, Pin maritime, Épicéa commun, Pin laricio, Chêne sessile, Pin d'Alep, Douglas, Cèdre de</w:t>
            </w:r>
          </w:p>
          <w:p w14:paraId="4FE64A9A" w14:textId="77777777" w:rsidR="0019612E" w:rsidRDefault="0019612E" w:rsidP="00B85C6A">
            <w:pPr>
              <w:spacing w:after="0" w:line="240" w:lineRule="auto"/>
              <w:contextualSpacing/>
            </w:pPr>
            <w:proofErr w:type="gramStart"/>
            <w:r w:rsidRPr="00B85C6A">
              <w:rPr>
                <w:sz w:val="20"/>
                <w:szCs w:val="20"/>
              </w:rPr>
              <w:t>l'Atlas</w:t>
            </w:r>
            <w:proofErr w:type="gramEnd"/>
            <w:r>
              <w:rPr>
                <w:sz w:val="20"/>
                <w:szCs w:val="20"/>
              </w:rPr>
              <w:t>…</w:t>
            </w:r>
            <w:r w:rsidRPr="00B85C6A">
              <w:rPr>
                <w:sz w:val="20"/>
                <w:szCs w:val="20"/>
              </w:rPr>
              <w:t>.</w:t>
            </w:r>
            <w:r>
              <w:t xml:space="preserve"> </w:t>
            </w:r>
          </w:p>
          <w:p w14:paraId="2A8D655A" w14:textId="6CF849E1" w:rsidR="0019612E" w:rsidRPr="00B85C6A" w:rsidRDefault="0019612E" w:rsidP="00B85C6A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>Elle permet d’offrir des modèles de gestion forestière prenant mieux en compte la biodiversité</w:t>
            </w:r>
            <w: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Capsis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85C6A">
              <w:rPr>
                <w:sz w:val="20"/>
                <w:szCs w:val="20"/>
              </w:rPr>
              <w:t xml:space="preserve"> permet</w:t>
            </w:r>
            <w:proofErr w:type="gramEnd"/>
            <w:r w:rsidRPr="00B85C6A">
              <w:rPr>
                <w:sz w:val="20"/>
                <w:szCs w:val="20"/>
              </w:rPr>
              <w:t xml:space="preserve"> de</w:t>
            </w:r>
            <w:r>
              <w:rPr>
                <w:sz w:val="20"/>
                <w:szCs w:val="20"/>
              </w:rPr>
              <w:t xml:space="preserve"> </w:t>
            </w:r>
            <w:r w:rsidRPr="00B85C6A">
              <w:rPr>
                <w:sz w:val="20"/>
                <w:szCs w:val="20"/>
              </w:rPr>
              <w:t>simuler la dynamique de croissance de</w:t>
            </w:r>
            <w:r>
              <w:rPr>
                <w:sz w:val="20"/>
                <w:szCs w:val="20"/>
              </w:rPr>
              <w:t xml:space="preserve"> </w:t>
            </w:r>
            <w:r w:rsidRPr="00B85C6A">
              <w:rPr>
                <w:sz w:val="20"/>
                <w:szCs w:val="20"/>
              </w:rPr>
              <w:t>divers types de peuplements forestiers</w:t>
            </w:r>
            <w:r>
              <w:rPr>
                <w:sz w:val="20"/>
                <w:szCs w:val="20"/>
              </w:rPr>
              <w:t xml:space="preserve">, et les interventions (sylviculture),  le gestionnaire </w:t>
            </w:r>
            <w:r w:rsidRPr="00B85C6A">
              <w:rPr>
                <w:sz w:val="20"/>
                <w:szCs w:val="20"/>
              </w:rPr>
              <w:t>peut ainsi réaliser des simulations qui</w:t>
            </w:r>
          </w:p>
          <w:p w14:paraId="3F570223" w14:textId="0D75F21C" w:rsidR="0019612E" w:rsidRPr="00831239" w:rsidRDefault="0019612E" w:rsidP="00B85C6A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85C6A">
              <w:rPr>
                <w:sz w:val="20"/>
                <w:szCs w:val="20"/>
              </w:rPr>
              <w:t>l'aideront dans la prise de décisions</w:t>
            </w:r>
          </w:p>
        </w:tc>
      </w:tr>
      <w:tr w:rsidR="0019612E" w14:paraId="3D24ABD4" w14:textId="77777777" w:rsidTr="00AA39E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19612E" w:rsidRDefault="0019612E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19612E" w:rsidRPr="001E625B" w:rsidRDefault="0019612E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25B1" w14:textId="07122D49" w:rsidR="0019612E" w:rsidRPr="006D10C5" w:rsidRDefault="0019612E" w:rsidP="006D3DE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 xml:space="preserve">chelles </w:t>
            </w:r>
            <w:r>
              <w:rPr>
                <w:rFonts w:cs="Times New Roman"/>
                <w:sz w:val="20"/>
                <w:szCs w:val="20"/>
              </w:rPr>
              <w:t xml:space="preserve">de diffusion cohérente, pas d’externalités générées sur d’autres territoire. Toutefois en France, pas d’information concernant la forêt privée. </w:t>
            </w:r>
            <w:r w:rsidRPr="0019612E">
              <w:rPr>
                <w:rFonts w:cs="Times New Roman"/>
                <w:sz w:val="20"/>
                <w:szCs w:val="20"/>
              </w:rPr>
              <w:t>Elle intègre partiellement (car de façon non systématique) les enjeux de préservation de la biodiversité sur les espaces où les outils d’aide à la gestion forestière sont déployés</w:t>
            </w:r>
          </w:p>
          <w:p w14:paraId="6BF550AB" w14:textId="4B09B4FC" w:rsidR="0019612E" w:rsidRPr="00831239" w:rsidRDefault="0019612E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9612E" w14:paraId="1BA240A7" w14:textId="77777777" w:rsidTr="000B66A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53EA" w14:textId="77777777" w:rsidR="0019612E" w:rsidRDefault="0019612E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01D0" w14:textId="1CA0583C" w:rsidR="0019612E" w:rsidRDefault="0019612E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5F2E" w14:textId="642A0A83" w:rsidR="0019612E" w:rsidRDefault="0019612E" w:rsidP="009B28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Réduction de surcoupe donc maintien de la biodiversité fonctionnelle (Québec).</w:t>
            </w:r>
          </w:p>
        </w:tc>
      </w:tr>
      <w:tr w:rsidR="009B671C" w14:paraId="3334F676" w14:textId="77777777" w:rsidTr="006938B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E370D3" w14:textId="7365AF87" w:rsidR="009B671C" w:rsidRDefault="009B671C" w:rsidP="00742E05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bookmarkStart w:id="15" w:name="_GoBack" w:colFirst="0" w:colLast="0"/>
            <w:r w:rsidRPr="00932EFB">
              <w:rPr>
                <w:rFonts w:cs="Times New Roman"/>
                <w:color w:val="FF0000"/>
                <w:sz w:val="20"/>
                <w:szCs w:val="20"/>
              </w:rPr>
              <w:t>Changement climatique</w:t>
            </w:r>
          </w:p>
          <w:p w14:paraId="1F0BCD6C" w14:textId="782F0899" w:rsidR="009B671C" w:rsidRPr="00932EFB" w:rsidRDefault="009B671C" w:rsidP="00742E05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2/4</w:t>
            </w:r>
          </w:p>
          <w:p w14:paraId="519E9657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624AA3A0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52FAD5B8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3D777D10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6CEDC553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446F64F2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5B004621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765C8F21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1073B296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55CB63D3" w14:textId="57EBE9C3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4B62" w14:textId="77777777" w:rsidR="009B671C" w:rsidRPr="001E625B" w:rsidRDefault="009B671C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Importance des enjeux sur la sous-dimension</w:t>
            </w:r>
          </w:p>
          <w:p w14:paraId="76C17542" w14:textId="77777777" w:rsidR="009B671C" w:rsidRPr="001E625B" w:rsidRDefault="009B671C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CE0F" w14:textId="7888B665" w:rsidR="009B671C" w:rsidRDefault="009B671C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Pluricité</w:t>
            </w:r>
            <w:proofErr w:type="spellEnd"/>
            <w:r>
              <w:rPr>
                <w:sz w:val="20"/>
                <w:szCs w:val="20"/>
              </w:rPr>
              <w:t xml:space="preserve"> d’enjeux intégrés : </w:t>
            </w:r>
            <w:r w:rsidRPr="00195F9C">
              <w:rPr>
                <w:sz w:val="20"/>
                <w:szCs w:val="20"/>
              </w:rPr>
              <w:t xml:space="preserve">Les forêts </w:t>
            </w:r>
            <w:r>
              <w:rPr>
                <w:sz w:val="20"/>
                <w:szCs w:val="20"/>
              </w:rPr>
              <w:t>subisse</w:t>
            </w:r>
            <w:r w:rsidRPr="00195F9C">
              <w:rPr>
                <w:sz w:val="20"/>
                <w:szCs w:val="20"/>
              </w:rPr>
              <w:t>nt les conséqu</w:t>
            </w:r>
            <w:r>
              <w:rPr>
                <w:sz w:val="20"/>
                <w:szCs w:val="20"/>
              </w:rPr>
              <w:t>ences du changement climatique, gros enjeu pour la filière, complexité de l’analyse, importance de l’anticipation (enjeux d’adaptation)</w:t>
            </w:r>
            <w:r>
              <w:t xml:space="preserve"> </w:t>
            </w:r>
            <w:r w:rsidRPr="0019612E">
              <w:rPr>
                <w:sz w:val="20"/>
                <w:szCs w:val="20"/>
              </w:rPr>
              <w:t>Enjeux importants des forêts pour le changement climatique (réduction des émissions, adaptation</w:t>
            </w:r>
            <w:r>
              <w:rPr>
                <w:sz w:val="20"/>
                <w:szCs w:val="20"/>
              </w:rPr>
              <w:t>)</w:t>
            </w:r>
          </w:p>
          <w:p w14:paraId="76BC5C7C" w14:textId="388BC735" w:rsidR="009B671C" w:rsidRPr="00A66AF4" w:rsidRDefault="009B671C" w:rsidP="00932E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bookmarkEnd w:id="15"/>
      <w:tr w:rsidR="009B671C" w14:paraId="487A0624" w14:textId="77777777" w:rsidTr="00E25B7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8C8AA" w14:textId="77777777" w:rsidR="009B671C" w:rsidRDefault="009B671C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DDF1EBB" w:rsidR="009B671C" w:rsidRPr="001E625B" w:rsidRDefault="009B671C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ED1C" w14:textId="59CB3ABB" w:rsidR="009B671C" w:rsidRDefault="009B671C" w:rsidP="00B72E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 xml:space="preserve">les solutions apportées sont de nature à préserver la contribution de la forêt et de son rôle sur le changement climatique </w:t>
            </w:r>
            <w:r w:rsidRPr="00B72E1B">
              <w:rPr>
                <w:sz w:val="20"/>
                <w:szCs w:val="20"/>
              </w:rPr>
              <w:t xml:space="preserve">Les simulations permettent d'évaluer les impacts à moyen et à long terme de diverses options sylvicoles (y compris des stratégies d'adaptation dans le </w:t>
            </w:r>
            <w:r w:rsidRPr="00B72E1B">
              <w:rPr>
                <w:sz w:val="20"/>
                <w:szCs w:val="20"/>
              </w:rPr>
              <w:lastRenderedPageBreak/>
              <w:t>contexte du changement climatique), dont certaines peuvent alors être choisies pour de nouvelles expérimentations.</w:t>
            </w:r>
            <w:r>
              <w:rPr>
                <w:sz w:val="20"/>
                <w:szCs w:val="20"/>
              </w:rPr>
              <w:t>.</w:t>
            </w:r>
          </w:p>
        </w:tc>
      </w:tr>
      <w:tr w:rsidR="009B671C" w:rsidRPr="00831239" w14:paraId="2D88F49D" w14:textId="77777777" w:rsidTr="00E25B73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A6E06" w14:textId="77777777" w:rsidR="009B671C" w:rsidRDefault="009B671C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B2B9" w14:textId="21048932" w:rsidR="009B671C" w:rsidRDefault="009B671C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352F" w14:textId="6CF1F6AC" w:rsidR="009B671C" w:rsidRDefault="009B671C" w:rsidP="001961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Gestion durable de la forêt =&gt;</w:t>
            </w:r>
            <w:r>
              <w:t xml:space="preserve"> </w:t>
            </w:r>
            <w:r w:rsidRPr="0019612E">
              <w:rPr>
                <w:sz w:val="20"/>
                <w:szCs w:val="20"/>
              </w:rPr>
              <w:t>sans doute dans le sens de la préservation des capacités de stockage de carbone</w:t>
            </w:r>
          </w:p>
        </w:tc>
      </w:tr>
      <w:tr w:rsidR="0019612E" w:rsidRPr="00831239" w14:paraId="4604265F" w14:textId="77777777" w:rsidTr="00B47A3F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73255" w14:textId="6928F75A" w:rsidR="0019612E" w:rsidRDefault="0019612E" w:rsidP="00B47A3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Pollutions/destructions de milieux</w:t>
            </w:r>
          </w:p>
          <w:p w14:paraId="63A634AD" w14:textId="70D88A85" w:rsidR="0019612E" w:rsidRPr="00932EFB" w:rsidRDefault="0019612E" w:rsidP="00B47A3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3/4</w:t>
            </w:r>
          </w:p>
          <w:p w14:paraId="0C72C84A" w14:textId="7B0ED0EB" w:rsidR="0019612E" w:rsidRDefault="0019612E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7775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37457C4D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0E30" w14:textId="3E540549" w:rsidR="0019612E" w:rsidRPr="00831239" w:rsidRDefault="0019612E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>les enjeux de la destruction du milieu forestier son</w:t>
            </w:r>
            <w:r>
              <w:rPr>
                <w:sz w:val="20"/>
                <w:szCs w:val="20"/>
              </w:rPr>
              <w:t>t préoccupants, notamment au Qué</w:t>
            </w:r>
            <w:r w:rsidRPr="0019612E">
              <w:rPr>
                <w:sz w:val="20"/>
                <w:szCs w:val="20"/>
              </w:rPr>
              <w:t>bec</w:t>
            </w:r>
          </w:p>
        </w:tc>
      </w:tr>
      <w:tr w:rsidR="0019612E" w:rsidRPr="00831239" w14:paraId="5135C000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0E9AC" w14:textId="77777777" w:rsidR="0019612E" w:rsidRDefault="0019612E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392F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02AE" w14:textId="04526151" w:rsidR="0019612E" w:rsidRPr="00831239" w:rsidRDefault="0019612E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rFonts w:eastAsia="Calibri" w:cs="Times New Roman"/>
                <w:sz w:val="20"/>
                <w:szCs w:val="20"/>
              </w:rPr>
              <w:t>La solution vise à réduire la destruction des milieux</w:t>
            </w:r>
          </w:p>
        </w:tc>
      </w:tr>
      <w:tr w:rsidR="0019612E" w:rsidRPr="00831239" w14:paraId="50C7D404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3A455" w14:textId="77777777" w:rsidR="0019612E" w:rsidRDefault="0019612E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0CAD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DBF2" w14:textId="21A1BC87" w:rsidR="0019612E" w:rsidRPr="00831239" w:rsidRDefault="0019612E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rFonts w:eastAsia="Calibri" w:cs="Times New Roman"/>
                <w:sz w:val="20"/>
                <w:szCs w:val="20"/>
              </w:rPr>
              <w:t>La solution a été significativement déployée à une échelle pertinente pour réduire la destruction des milieux (notamment en ce qui concerne les forêts publiques)</w:t>
            </w:r>
          </w:p>
        </w:tc>
      </w:tr>
      <w:tr w:rsidR="0019612E" w:rsidRPr="00831239" w14:paraId="5C70BA34" w14:textId="77777777" w:rsidTr="001377BA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0FC4A" w14:textId="77777777" w:rsidR="0019612E" w:rsidRDefault="0019612E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7681" w14:textId="7418991C" w:rsidR="0019612E" w:rsidRDefault="0019612E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019D" w14:textId="2598CA2D" w:rsidR="0019612E" w:rsidRDefault="0019612E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>diminution de la destruction des milieux, notamment au Québec</w:t>
            </w:r>
          </w:p>
        </w:tc>
      </w:tr>
      <w:tr w:rsidR="0019612E" w:rsidRPr="00831239" w14:paraId="42A5A104" w14:textId="77777777" w:rsidTr="00B47A3F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15BAD" w14:textId="77777777" w:rsidR="0019612E" w:rsidRDefault="0019612E" w:rsidP="00B47A3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Consommation de ressources</w:t>
            </w:r>
          </w:p>
          <w:p w14:paraId="7F0B899B" w14:textId="543750F0" w:rsidR="0019612E" w:rsidRDefault="0019612E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3/4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008F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3415486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8C26" w14:textId="724649F8" w:rsidR="0019612E" w:rsidRDefault="0019612E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Pluricité</w:t>
            </w:r>
            <w:proofErr w:type="spellEnd"/>
            <w:r>
              <w:rPr>
                <w:sz w:val="20"/>
                <w:szCs w:val="20"/>
              </w:rPr>
              <w:t xml:space="preserve"> d’enjeux intégrés :</w:t>
            </w:r>
            <w:r w:rsidRPr="00195F9C">
              <w:rPr>
                <w:sz w:val="20"/>
                <w:szCs w:val="20"/>
              </w:rPr>
              <w:t xml:space="preserve"> accroissement de la demande en bois et en produits issus du bois </w:t>
            </w:r>
          </w:p>
          <w:p w14:paraId="22913DC3" w14:textId="2ADCD1A1" w:rsidR="0019612E" w:rsidRDefault="0019612E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Surexploitation de la forêt</w:t>
            </w:r>
          </w:p>
          <w:p w14:paraId="65EFFC0E" w14:textId="7B9A8FBE" w:rsidR="0019612E" w:rsidRPr="00831239" w:rsidRDefault="0019612E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9612E" w:rsidRPr="00831239" w14:paraId="380DF1BB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F00ED" w14:textId="77777777" w:rsidR="0019612E" w:rsidRDefault="0019612E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236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2E79" w14:textId="12AE1B27" w:rsidR="0019612E" w:rsidRDefault="0019612E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Correction d’outils de gestion non durable. </w:t>
            </w:r>
            <w:r w:rsidRPr="00B72E1B">
              <w:rPr>
                <w:rFonts w:eastAsia="Calibri" w:cs="Times New Roman"/>
                <w:sz w:val="20"/>
                <w:szCs w:val="20"/>
              </w:rPr>
              <w:t>Comparaison de</w:t>
            </w:r>
            <w:r>
              <w:rPr>
                <w:rFonts w:eastAsia="Calibri" w:cs="Times New Roman"/>
                <w:sz w:val="20"/>
                <w:szCs w:val="20"/>
              </w:rPr>
              <w:t>s performances environnementales : par exemple de 12</w:t>
            </w:r>
            <w:r w:rsidRPr="00B72E1B">
              <w:rPr>
                <w:rFonts w:eastAsia="Calibri" w:cs="Times New Roman"/>
                <w:sz w:val="20"/>
                <w:szCs w:val="20"/>
              </w:rPr>
              <w:t xml:space="preserve"> produits issus de l’industrie du sciage du pin maritime</w:t>
            </w:r>
          </w:p>
          <w:p w14:paraId="341F83BE" w14:textId="4CB434DF" w:rsidR="0019612E" w:rsidRPr="00831239" w:rsidRDefault="0019612E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72E1B">
              <w:rPr>
                <w:rFonts w:eastAsia="Calibri" w:cs="Times New Roman"/>
                <w:sz w:val="20"/>
                <w:szCs w:val="20"/>
              </w:rPr>
              <w:t xml:space="preserve">  </w:t>
            </w:r>
          </w:p>
        </w:tc>
      </w:tr>
      <w:tr w:rsidR="0019612E" w:rsidRPr="00831239" w14:paraId="5B2D7C76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F6762" w14:textId="77777777" w:rsidR="0019612E" w:rsidRDefault="0019612E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C2EA" w14:textId="77777777" w:rsidR="0019612E" w:rsidRPr="001E625B" w:rsidRDefault="0019612E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3F0D" w14:textId="389E1083" w:rsidR="0019612E" w:rsidRPr="00831239" w:rsidRDefault="0019612E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 évité la surexploitation de 45 millions d’hectares de forêt au </w:t>
            </w:r>
            <w:proofErr w:type="spellStart"/>
            <w:r>
              <w:rPr>
                <w:rFonts w:cs="Times New Roman"/>
                <w:sz w:val="20"/>
                <w:szCs w:val="20"/>
              </w:rPr>
              <w:t>Quebec</w:t>
            </w:r>
            <w:proofErr w:type="spellEnd"/>
            <w:r>
              <w:rPr>
                <w:rFonts w:cs="Times New Roman"/>
                <w:sz w:val="20"/>
                <w:szCs w:val="20"/>
              </w:rPr>
              <w:t>, en calculant des coupes permettant la régénération et l’exploitation durable de la forêt</w:t>
            </w:r>
          </w:p>
        </w:tc>
      </w:tr>
      <w:tr w:rsidR="0019612E" w14:paraId="6629E035" w14:textId="77777777" w:rsidTr="00BF695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19612E" w:rsidRDefault="0019612E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19612E" w:rsidRPr="001E625B" w:rsidRDefault="0019612E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19612E" w:rsidRDefault="0019612E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19612E" w:rsidRDefault="0019612E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19612E" w:rsidRPr="00A66AF4" w:rsidRDefault="0019612E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</w:tbl>
    <w:p w14:paraId="291D98EC" w14:textId="2A7685FA" w:rsidR="0057602F" w:rsidRPr="00CE3213" w:rsidRDefault="0057602F" w:rsidP="00CE032A">
      <w:pPr>
        <w:pStyle w:val="LO-Normal"/>
        <w:jc w:val="both"/>
      </w:pPr>
    </w:p>
    <w:sectPr w:rsidR="0057602F" w:rsidRPr="00CE3213" w:rsidSect="0057602F">
      <w:pgSz w:w="11906" w:h="16838"/>
      <w:pgMar w:top="1417" w:right="568" w:bottom="1417" w:left="284" w:header="284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aurence Colinet" w:date="2017-10-20T16:32:00Z" w:initials="LC">
    <w:p w14:paraId="4D8994F5" w14:textId="650CB981" w:rsidR="005878F4" w:rsidRDefault="00E4017A">
      <w:pPr>
        <w:pStyle w:val="Commentaire"/>
      </w:pPr>
      <w:r>
        <w:rPr>
          <w:rStyle w:val="Marquedecommentaire"/>
        </w:rPr>
        <w:t xml:space="preserve">Lignes à </w:t>
      </w:r>
      <w:proofErr w:type="spellStart"/>
      <w:r>
        <w:rPr>
          <w:rStyle w:val="Marquedecommentaire"/>
        </w:rPr>
        <w:t>rerédiger</w:t>
      </w:r>
      <w:proofErr w:type="spellEnd"/>
    </w:p>
  </w:comment>
  <w:comment w:id="1" w:author="Laurence Colinet" w:date="2017-11-03T15:21:00Z" w:initials="LC">
    <w:p w14:paraId="7DE93029" w14:textId="0FCC3376" w:rsidR="005878F4" w:rsidRDefault="005878F4">
      <w:pPr>
        <w:pStyle w:val="Commentaire"/>
      </w:pPr>
      <w:r>
        <w:rPr>
          <w:rStyle w:val="Marquedecommentaire"/>
        </w:rPr>
        <w:annotationRef/>
      </w:r>
      <w:r>
        <w:t xml:space="preserve">On a peu de données sur les performances environnementales, en France, mais au </w:t>
      </w:r>
      <w:proofErr w:type="spellStart"/>
      <w:r>
        <w:t>Quebec</w:t>
      </w:r>
      <w:proofErr w:type="spellEnd"/>
      <w:r>
        <w:t xml:space="preserve"> si, donc 2 ou 3 ? Je retiens 3</w:t>
      </w:r>
    </w:p>
  </w:comment>
  <w:comment w:id="2" w:author="Laurence Colinet" w:date="2017-11-03T15:23:00Z" w:initials="LC">
    <w:p w14:paraId="27DEFE2D" w14:textId="193C157D" w:rsidR="005878F4" w:rsidRDefault="005878F4">
      <w:pPr>
        <w:pStyle w:val="Commentaire"/>
      </w:pPr>
      <w:r>
        <w:rPr>
          <w:rStyle w:val="Marquedecommentaire"/>
        </w:rPr>
        <w:annotationRef/>
      </w:r>
      <w:r>
        <w:t>Note 2 car ne concerne pas les espèces protégées</w:t>
      </w:r>
    </w:p>
  </w:comment>
  <w:comment w:id="3" w:author="Ariane Gaunand" w:date="2017-10-18T16:31:00Z" w:initials="AG">
    <w:p w14:paraId="2C228B01" w14:textId="1CA9F616" w:rsidR="00BF6958" w:rsidRDefault="00BF6958">
      <w:pPr>
        <w:pStyle w:val="Commentaire"/>
      </w:pPr>
      <w:r>
        <w:rPr>
          <w:rStyle w:val="Marquedecommentaire"/>
        </w:rPr>
        <w:annotationRef/>
      </w:r>
      <w:r>
        <w:t>Si cette distinction structurale/fonctionnelle est importante, pourquoi ne la retrouve-t-on pas dans les enjeux ?</w:t>
      </w:r>
    </w:p>
  </w:comment>
  <w:comment w:id="10" w:author="Laurence Colinet" w:date="2018-01-25T18:22:00Z" w:initials="LC">
    <w:p w14:paraId="4A46C4C3" w14:textId="4B8416CF" w:rsidR="00B74B3A" w:rsidRDefault="00B74B3A">
      <w:pPr>
        <w:pStyle w:val="Commentaire"/>
      </w:pPr>
      <w:r>
        <w:rPr>
          <w:rStyle w:val="Marquedecommentaire"/>
        </w:rPr>
        <w:annotationRef/>
      </w:r>
      <w:r>
        <w:t>Problème sur cette ligne dans le copier-coller</w:t>
      </w:r>
    </w:p>
  </w:comment>
  <w:comment w:id="11" w:author="Laurence Colinet" w:date="2017-10-20T16:21:00Z" w:initials="LC">
    <w:p w14:paraId="0511BA0A" w14:textId="1F25808A" w:rsidR="008728F6" w:rsidRDefault="008728F6">
      <w:pPr>
        <w:pStyle w:val="Commentaire"/>
      </w:pPr>
      <w:r>
        <w:rPr>
          <w:rStyle w:val="Marquedecommentaire"/>
        </w:rPr>
        <w:annotationRef/>
      </w:r>
      <w:r>
        <w:t xml:space="preserve">Surexploitation de la forêt donc destruction du </w:t>
      </w:r>
      <w:proofErr w:type="spellStart"/>
      <w:r>
        <w:t>mileu</w:t>
      </w:r>
      <w:proofErr w:type="spellEnd"/>
      <w:proofErr w:type="gramStart"/>
      <w:r>
        <w:t> ?mais</w:t>
      </w:r>
      <w:proofErr w:type="gramEnd"/>
      <w:r>
        <w:t xml:space="preserve"> le reste du </w:t>
      </w:r>
      <w:proofErr w:type="spellStart"/>
      <w:r>
        <w:t>barême</w:t>
      </w:r>
      <w:proofErr w:type="spellEnd"/>
      <w:r>
        <w:t xml:space="preserve"> parle surtout de pollution</w:t>
      </w:r>
    </w:p>
  </w:comment>
  <w:comment w:id="12" w:author="Laurence Colinet" w:date="2018-01-25T18:52:00Z" w:initials="LC">
    <w:p w14:paraId="3C45793F" w14:textId="14A7660F" w:rsidR="00641BDF" w:rsidRDefault="00641BDF">
      <w:pPr>
        <w:pStyle w:val="Commentaire"/>
      </w:pPr>
      <w:r>
        <w:rPr>
          <w:rStyle w:val="Marquedecommentaire"/>
        </w:rPr>
        <w:annotationRef/>
      </w:r>
      <w:r>
        <w:t xml:space="preserve">Les contenus des notes 1 et 2 sont à inverser sur cette table et sur </w:t>
      </w:r>
      <w:proofErr w:type="gramStart"/>
      <w:r>
        <w:t>les autre</w:t>
      </w:r>
      <w:proofErr w:type="gramEnd"/>
    </w:p>
  </w:comment>
  <w:comment w:id="14" w:author="Laurence Colinet" w:date="2018-01-25T19:01:00Z" w:initials="LC">
    <w:p w14:paraId="2836DA30" w14:textId="16C3644F" w:rsidR="00920AC3" w:rsidRDefault="00920AC3">
      <w:pPr>
        <w:pStyle w:val="Commentaire"/>
      </w:pPr>
      <w:r>
        <w:rPr>
          <w:rStyle w:val="Marquedecommentaire"/>
        </w:rPr>
        <w:annotationRef/>
      </w:r>
      <w:r>
        <w:t xml:space="preserve">A </w:t>
      </w:r>
      <w:proofErr w:type="spellStart"/>
      <w:r>
        <w:t>réécrier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8994F5" w15:done="0"/>
  <w15:commentEx w15:paraId="7DE93029" w15:done="0"/>
  <w15:commentEx w15:paraId="27DEFE2D" w15:done="0"/>
  <w15:commentEx w15:paraId="2C228B01" w15:done="0"/>
  <w15:commentEx w15:paraId="4A46C4C3" w15:done="0"/>
  <w15:commentEx w15:paraId="0511BA0A" w15:done="0"/>
  <w15:commentEx w15:paraId="3C45793F" w15:done="0"/>
  <w15:commentEx w15:paraId="2836DA3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BF6958" w:rsidRDefault="00BF6958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BF6958" w:rsidRDefault="00BF6958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BF6958" w:rsidRDefault="00BF6958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BF6958" w:rsidRDefault="00BF6958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2FAB6B74" w:rsidR="00BF6958" w:rsidRPr="00641BDF" w:rsidRDefault="00641BDF" w:rsidP="00641BDF">
    <w:pPr>
      <w:pStyle w:val="En-tte"/>
    </w:pPr>
    <w:proofErr w:type="gramStart"/>
    <w:r>
      <w:t>jeudi</w:t>
    </w:r>
    <w:proofErr w:type="gramEnd"/>
    <w:r>
      <w:t xml:space="preserve"> 25 janvier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57E6"/>
    <w:rsid w:val="00164572"/>
    <w:rsid w:val="0018385A"/>
    <w:rsid w:val="00183C49"/>
    <w:rsid w:val="00190716"/>
    <w:rsid w:val="00195F9C"/>
    <w:rsid w:val="0019612E"/>
    <w:rsid w:val="001D0886"/>
    <w:rsid w:val="001D515B"/>
    <w:rsid w:val="001E0066"/>
    <w:rsid w:val="001E625B"/>
    <w:rsid w:val="00210941"/>
    <w:rsid w:val="0022548B"/>
    <w:rsid w:val="0023388E"/>
    <w:rsid w:val="0024771A"/>
    <w:rsid w:val="002615D2"/>
    <w:rsid w:val="0028313B"/>
    <w:rsid w:val="00295522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7602F"/>
    <w:rsid w:val="00580623"/>
    <w:rsid w:val="00580F89"/>
    <w:rsid w:val="00583209"/>
    <w:rsid w:val="00584D6E"/>
    <w:rsid w:val="005878F4"/>
    <w:rsid w:val="005C7344"/>
    <w:rsid w:val="005E43F9"/>
    <w:rsid w:val="00607EF9"/>
    <w:rsid w:val="00614F64"/>
    <w:rsid w:val="00641BDF"/>
    <w:rsid w:val="00654EC3"/>
    <w:rsid w:val="00684F2E"/>
    <w:rsid w:val="006A7813"/>
    <w:rsid w:val="006D10C5"/>
    <w:rsid w:val="006D3DE1"/>
    <w:rsid w:val="007049CB"/>
    <w:rsid w:val="00712E68"/>
    <w:rsid w:val="00733880"/>
    <w:rsid w:val="00737760"/>
    <w:rsid w:val="00742E05"/>
    <w:rsid w:val="007740EB"/>
    <w:rsid w:val="007B6F68"/>
    <w:rsid w:val="007D16F7"/>
    <w:rsid w:val="007D3E3C"/>
    <w:rsid w:val="007E44D1"/>
    <w:rsid w:val="008067E0"/>
    <w:rsid w:val="00831239"/>
    <w:rsid w:val="00834583"/>
    <w:rsid w:val="0086003B"/>
    <w:rsid w:val="008728F6"/>
    <w:rsid w:val="008A0664"/>
    <w:rsid w:val="008B4286"/>
    <w:rsid w:val="008E37AE"/>
    <w:rsid w:val="008F726B"/>
    <w:rsid w:val="009074FB"/>
    <w:rsid w:val="00920AC3"/>
    <w:rsid w:val="00923953"/>
    <w:rsid w:val="00930213"/>
    <w:rsid w:val="00932CD4"/>
    <w:rsid w:val="00932EFB"/>
    <w:rsid w:val="00950DB4"/>
    <w:rsid w:val="009750B5"/>
    <w:rsid w:val="009968D5"/>
    <w:rsid w:val="009B2893"/>
    <w:rsid w:val="009B671C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72E1B"/>
    <w:rsid w:val="00B74B3A"/>
    <w:rsid w:val="00B81BD2"/>
    <w:rsid w:val="00B85C6A"/>
    <w:rsid w:val="00B91CF3"/>
    <w:rsid w:val="00BB1CCF"/>
    <w:rsid w:val="00BC16B5"/>
    <w:rsid w:val="00BC20B0"/>
    <w:rsid w:val="00BF04D7"/>
    <w:rsid w:val="00BF17FA"/>
    <w:rsid w:val="00BF6958"/>
    <w:rsid w:val="00C42BB8"/>
    <w:rsid w:val="00C4402A"/>
    <w:rsid w:val="00C46C83"/>
    <w:rsid w:val="00C51683"/>
    <w:rsid w:val="00C655FD"/>
    <w:rsid w:val="00CB1E3E"/>
    <w:rsid w:val="00CD7BDD"/>
    <w:rsid w:val="00CE032A"/>
    <w:rsid w:val="00CE3213"/>
    <w:rsid w:val="00CF1B72"/>
    <w:rsid w:val="00D10255"/>
    <w:rsid w:val="00D472FD"/>
    <w:rsid w:val="00D72E76"/>
    <w:rsid w:val="00D77161"/>
    <w:rsid w:val="00DF28CB"/>
    <w:rsid w:val="00E01E22"/>
    <w:rsid w:val="00E0354C"/>
    <w:rsid w:val="00E224C5"/>
    <w:rsid w:val="00E345C9"/>
    <w:rsid w:val="00E4017A"/>
    <w:rsid w:val="00E475FF"/>
    <w:rsid w:val="00E511F2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5E23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C8A0-D146-445F-98FE-E0789969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3464</Words>
  <Characters>19056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5</cp:revision>
  <cp:lastPrinted>2017-10-20T08:51:00Z</cp:lastPrinted>
  <dcterms:created xsi:type="dcterms:W3CDTF">2018-01-25T17:02:00Z</dcterms:created>
  <dcterms:modified xsi:type="dcterms:W3CDTF">2018-01-25T18:14:00Z</dcterms:modified>
</cp:coreProperties>
</file>