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11982C22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705EE2">
        <w:rPr>
          <w:rFonts w:ascii="Times New Roman" w:hAnsi="Times New Roman" w:cs="Times New Roman"/>
          <w:b/>
          <w:sz w:val="30"/>
          <w:szCs w:val="30"/>
          <w:u w:val="single"/>
        </w:rPr>
        <w:t xml:space="preserve"> : </w:t>
      </w:r>
      <w:r w:rsidR="000160A2">
        <w:rPr>
          <w:rFonts w:ascii="Times New Roman" w:hAnsi="Times New Roman" w:cs="Times New Roman"/>
          <w:b/>
          <w:sz w:val="30"/>
          <w:szCs w:val="30"/>
          <w:u w:val="single"/>
        </w:rPr>
        <w:t>aliments poissons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900490">
              <w:rPr>
                <w:rFonts w:ascii="Times New Roman" w:hAnsi="Times New Roman" w:cs="Times New Roman"/>
                <w:sz w:val="20"/>
              </w:rPr>
              <w:t>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BF17FA" w:rsidRPr="00900490">
              <w:rPr>
                <w:rFonts w:ascii="Times New Roman" w:hAnsi="Times New Roman" w:cs="Times New Roman"/>
                <w:sz w:val="20"/>
              </w:rPr>
              <w:t>es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t innovante ou prometteuse et de bonne qualité.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C</w:t>
            </w:r>
            <w:r w:rsidR="00BF17FA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’est une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5B89ADE4" w:rsidR="00BB1CCF" w:rsidRPr="008173C7" w:rsidRDefault="009B3CD2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4E0F39" w14:textId="77777777" w:rsidR="00BB1CCF" w:rsidRPr="00B81BD2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solution </w:t>
            </w:r>
            <w:r w:rsidRPr="00900490">
              <w:rPr>
                <w:rFonts w:ascii="Times New Roman" w:hAnsi="Times New Roman" w:cs="Times New Roman"/>
                <w:sz w:val="20"/>
              </w:rPr>
              <w:t>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été adoptée de façon importante à l’échelle internationale.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900490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La solution a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été </w:t>
            </w:r>
            <w:proofErr w:type="gramStart"/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adoptée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significativement</w:t>
            </w:r>
            <w:proofErr w:type="gramEnd"/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à l’échelle nationale </w:t>
            </w:r>
            <w:r w:rsidR="005E43F9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à 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une échelle pertinente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>.</w:t>
            </w:r>
          </w:p>
          <w:p w14:paraId="58EADE38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trajectoires de déploiement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 w:rsidRPr="00900490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900490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>s, entreprises,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 w:rsidRPr="00900490">
              <w:rPr>
                <w:rFonts w:ascii="Times New Roman" w:hAnsi="Times New Roman" w:cs="Times New Roman"/>
                <w:sz w:val="20"/>
              </w:rPr>
              <w:t>gion agricole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4BE0DCD8" w:rsidR="00BB1CCF" w:rsidRPr="008173C7" w:rsidRDefault="009B3CD2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705EE2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proofErr w:type="gramStart"/>
            <w:r w:rsidRPr="00B81BD2">
              <w:rPr>
                <w:rFonts w:ascii="Times New Roman" w:hAnsi="Times New Roman" w:cs="Times New Roman"/>
                <w:sz w:val="20"/>
              </w:rPr>
              <w:t xml:space="preserve">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écologique</w:t>
            </w:r>
            <w:proofErr w:type="gramEnd"/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900490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La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solution proposée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concerne</w:t>
            </w:r>
            <w:r w:rsidR="000D0BB4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de nombreux act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eurs </w:t>
            </w:r>
            <w:r w:rsidR="000D0BB4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divers 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et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amorce</w:t>
            </w:r>
            <w:r w:rsidR="00BB1CC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un système plus en harmonie avec l’environnement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>.</w:t>
            </w:r>
          </w:p>
          <w:p w14:paraId="4122BBF2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La situation atteinte est performante </w:t>
            </w:r>
            <w:r w:rsidR="000D408F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et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mobilise un système</w:t>
            </w:r>
            <w:r w:rsidR="0022548B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complet</w:t>
            </w:r>
            <w:r w:rsidR="00537B98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0C851C38" w:rsidR="00BB1CCF" w:rsidRPr="008173C7" w:rsidRDefault="009B3CD2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69984A56" w:rsidR="00BB1CCF" w:rsidRPr="008173C7" w:rsidRDefault="009B3CD2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9B3CD2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L</w:t>
            </w:r>
            <w:r w:rsidR="00684F2E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es enjeux</w:t>
            </w:r>
            <w:r w:rsidR="00511C37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de biodiversité sont cruciaux et relatifs au </w:t>
            </w:r>
            <w:r w:rsidR="00684F2E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maintien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de biodiversité fonctionnelle</w:t>
            </w:r>
            <w:r w:rsidR="00BC20B0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et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684F2E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d’écosystèmes menacés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>races élevées/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paysages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Pr="0090049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 w:rsidRPr="00900490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 w:rsidRPr="00900490">
              <w:rPr>
                <w:rFonts w:ascii="Times New Roman" w:hAnsi="Times New Roman" w:cs="Times New Roman"/>
                <w:sz w:val="20"/>
              </w:rPr>
              <w:t>aintien de bi</w:t>
            </w:r>
            <w:r w:rsidR="00BC20B0" w:rsidRPr="00900490">
              <w:rPr>
                <w:rFonts w:ascii="Times New Roman" w:hAnsi="Times New Roman" w:cs="Times New Roman"/>
                <w:sz w:val="20"/>
              </w:rPr>
              <w:t>odiversité protégée.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biodiversité domestique, d’e</w:t>
            </w:r>
            <w:r w:rsidRPr="009750B5">
              <w:rPr>
                <w:rFonts w:ascii="Times New Roman" w:hAnsi="Times New Roman" w:cs="Times New Roman"/>
                <w:sz w:val="20"/>
              </w:rPr>
              <w:t>spèces communes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560FD33E" w:rsidR="00CE3213" w:rsidRPr="008173C7" w:rsidRDefault="009B3CD2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B3CD2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La solution</w:t>
            </w:r>
            <w:r w:rsidR="009750B5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1268B5B6" w:rsidR="00CE3213" w:rsidRPr="008173C7" w:rsidRDefault="009B3CD2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CB1E3E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B1E3E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CB1E3E">
              <w:rPr>
                <w:rFonts w:ascii="Times New Roman" w:hAnsi="Times New Roman" w:cs="Times New Roman"/>
                <w:color w:val="FF0000"/>
                <w:sz w:val="20"/>
              </w:rPr>
              <w:t xml:space="preserve"> préserve ou améliore les corridors écologiques</w:t>
            </w:r>
            <w:r w:rsidR="00AB0803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D10255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biodiversité.</w:t>
            </w:r>
            <w:r w:rsidR="00B6360C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900490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solution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été adoptée 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significativement, 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Le projet n’induit pas d’effets </w:t>
            </w:r>
            <w:r w:rsidR="00CB1E3E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délétères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La solution</w:t>
            </w:r>
            <w:r w:rsidR="009750B5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intègre partiellement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l</w:t>
            </w:r>
            <w:r w:rsidR="009750B5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3827E058" w:rsidR="00CE3213" w:rsidRPr="008173C7" w:rsidRDefault="009B3CD2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fonctionnelle et structurale 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0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2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3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49354EA8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Maintien</w:t>
            </w:r>
            <w:r w:rsidR="00A0183B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/restauration</w:t>
            </w:r>
            <w:r w:rsidR="009B3CD2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/ </w:t>
            </w:r>
            <w:r w:rsidR="00A0183B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de biodiversité fonctionnelle,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structurale</w:t>
            </w:r>
            <w:r w:rsidR="00A0183B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et protégée</w:t>
            </w:r>
            <w:r w:rsidR="00B6360C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mais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la durabilité de cet effet </w:t>
            </w:r>
            <w:r w:rsidR="00A0183B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est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5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900490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Maintien/restauration de biodiversité domestique. </w:t>
            </w:r>
            <w:r w:rsidR="002C431E" w:rsidRPr="00900490">
              <w:rPr>
                <w:rFonts w:ascii="Times New Roman" w:hAnsi="Times New Roman" w:cs="Times New Roman"/>
                <w:sz w:val="20"/>
              </w:rPr>
              <w:t>Mais l</w:t>
            </w:r>
            <w:r w:rsidR="00FE3BCF" w:rsidRPr="00900490">
              <w:rPr>
                <w:rFonts w:ascii="Times New Roman" w:hAnsi="Times New Roman" w:cs="Times New Roman"/>
                <w:sz w:val="20"/>
              </w:rPr>
              <w:t>a solution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ne favorise qu’un seul sujet de biodiversité (ex</w:t>
            </w:r>
            <w:r w:rsidR="00511C37" w:rsidRPr="00900490">
              <w:rPr>
                <w:rFonts w:ascii="Times New Roman" w:hAnsi="Times New Roman" w:cs="Times New Roman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l’ensemble des différentes dimensions de la biodiversité</w:t>
            </w:r>
            <w:r w:rsidR="000E06A1" w:rsidRPr="0090049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>la solution n’a aucune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1D17518F" w:rsidR="00CE3213" w:rsidRPr="00CE3213" w:rsidRDefault="009B3CD2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22A09C37" w:rsidR="00CE3213" w:rsidRPr="008173C7" w:rsidRDefault="009B3CD2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77777777" w:rsidR="00FA1039" w:rsidRPr="00BF04D7" w:rsidRDefault="00FA1039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4BA41C2D" w:rsidR="00FA1039" w:rsidRPr="00BF04D7" w:rsidRDefault="0011716B" w:rsidP="001C10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Des alternatives peuvent présenter de meilleures performances,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mais l’optimisation du changement climatique 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0C2D94B6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Thème de recherche très fréquent. 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Les solutions proposées ont un 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6867B4A7" w:rsidR="00FA1039" w:rsidRPr="001C1081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7777777" w:rsidR="00FA1039" w:rsidRPr="00BF04D7" w:rsidRDefault="00FA1039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0695A57A" w:rsidR="00FA1039" w:rsidRPr="00BF04D7" w:rsidRDefault="009B3CD2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35F9F557" w:rsidR="00FA1039" w:rsidRPr="00BF04D7" w:rsidRDefault="009B3CD2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 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77777777" w:rsidR="00B45879" w:rsidRPr="008173C7" w:rsidRDefault="00B45879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proposée supprime tout rejet ponctuel ou diffus dans l’environnement 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L’innocuité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77777777" w:rsidR="00B45879" w:rsidRPr="008173C7" w:rsidRDefault="00B45879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a été significativement adoptée à une échelle pertinente pour la gestion des pollutions</w:t>
            </w:r>
            <w:r w:rsidR="001557E6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77777777" w:rsidR="00B45879" w:rsidRPr="008173C7" w:rsidRDefault="00B45879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Diminution de la pollut</w:t>
            </w:r>
            <w:r w:rsidR="00F65BC9">
              <w:rPr>
                <w:rFonts w:ascii="Times New Roman" w:hAnsi="Times New Roman" w:cs="Times New Roman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2831A85F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Innovation</w:t>
            </w:r>
            <w:r w:rsidR="00B45879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neutre sur le plan de la pollution des milieux</w:t>
            </w:r>
            <w:r w:rsidR="00F65BC9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( ?)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14151164" w:rsidR="00B45879" w:rsidRPr="00CE3213" w:rsidRDefault="009B3CD2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0748EABF" w:rsidR="00B45879" w:rsidRPr="008173C7" w:rsidRDefault="009B3CD2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Enjeux cruciaux de consommation de ressources</w:t>
            </w:r>
            <w:ins w:id="6" w:author="Laurence Colinet" w:date="2017-10-18T15:28:00Z">
              <w:r w:rsidR="009074FB" w:rsidRPr="009B3CD2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,</w:t>
              </w:r>
            </w:ins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non renouvelables</w:t>
            </w:r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3BE8F048" w14:textId="77777777" w:rsidR="009E3391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  <w:p w14:paraId="2ED66858" w14:textId="71E9E638" w:rsidR="009B3CD2" w:rsidRPr="00A66099" w:rsidRDefault="009B3CD2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(poissons fourrages)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Gros enjeux dans la filière (ex : engrais minéraux)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3531F086" w:rsidR="009E3391" w:rsidRPr="008173C7" w:rsidRDefault="009B3CD2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DC0" w14:textId="77777777" w:rsidR="009E3391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>Pas de solutions proposées: arbitrage entre les ressources</w:t>
            </w:r>
            <w:r w:rsidR="00073790"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et </w:t>
            </w:r>
            <w:r w:rsidRPr="009B3CD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effet rebond sur la consommation d’autres ressources </w:t>
            </w:r>
          </w:p>
          <w:p w14:paraId="3B5CF8B0" w14:textId="6163EE1A" w:rsidR="009B3CD2" w:rsidRPr="00A66099" w:rsidRDefault="009B3CD2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(</w:t>
            </w:r>
            <w:r w:rsidR="0079349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arbitrage consommation poissons fourrages contre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consommation de surfaces cultivables ?)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607672AB" w:rsidR="009E3391" w:rsidRPr="008173C7" w:rsidRDefault="00793498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793498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La solution a été significativement adoptée à une échelle pertinente pour la gestion des </w:t>
            </w:r>
            <w:r w:rsidR="00AB72F2"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Le projet n’induit pas d’effets </w:t>
            </w:r>
            <w:r w:rsidR="00AB72F2"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>délétères</w:t>
            </w:r>
            <w:r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au-delà de ce périmètre, notamment par un de report de consommation de ressources à l’échelle mondiale</w:t>
            </w:r>
            <w:r w:rsidR="00AB72F2"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51B25222" w:rsidR="009E3391" w:rsidRPr="008173C7" w:rsidRDefault="00793498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793498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>L’innovation réduit significativement la consommation de ressources non renouvelables</w:t>
            </w:r>
            <w:r w:rsidR="00AB72F2"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93498">
              <w:rPr>
                <w:rFonts w:ascii="Times New Roman" w:hAnsi="Times New Roman" w:cs="Times New Roman"/>
                <w:color w:val="000000" w:themeColor="text1"/>
                <w:sz w:val="20"/>
              </w:rPr>
              <w:t>Gestion plus durable des ressources naturelles, mais des ressources toujours déclinantes</w:t>
            </w:r>
            <w:r w:rsidRPr="00A66099">
              <w:rPr>
                <w:rFonts w:ascii="Times New Roman" w:hAnsi="Times New Roman" w:cs="Times New Roman"/>
                <w:sz w:val="20"/>
              </w:rPr>
              <w:t>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4105B167" w:rsidR="009E3391" w:rsidRPr="00CE3213" w:rsidRDefault="00793498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12738819" w:rsidR="009E3391" w:rsidRPr="008173C7" w:rsidRDefault="00793498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47D400A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240E6B18" w14:textId="269E578F" w:rsidR="00705EE2" w:rsidRDefault="00705EE2" w:rsidP="00190716">
      <w:pPr>
        <w:pStyle w:val="LO-Normal"/>
      </w:pPr>
    </w:p>
    <w:p w14:paraId="3130E5F2" w14:textId="5DA5CF37" w:rsidR="00705EE2" w:rsidRPr="00705EE2" w:rsidRDefault="00793498" w:rsidP="00190716">
      <w:pPr>
        <w:pStyle w:val="LO-Normal"/>
        <w:rPr>
          <w:color w:val="FF0000"/>
          <w:sz w:val="40"/>
          <w:szCs w:val="40"/>
        </w:rPr>
        <w:sectPr w:rsidR="00705EE2" w:rsidRPr="00705EE2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>
        <w:rPr>
          <w:color w:val="FF0000"/>
          <w:sz w:val="40"/>
          <w:szCs w:val="40"/>
        </w:rPr>
        <w:t>3X5+2X4+3+2+1= 2,41</w:t>
      </w:r>
      <w:bookmarkStart w:id="7" w:name="_GoBack"/>
      <w:bookmarkEnd w:id="7"/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9B3CD2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9B3CD2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9B3CD2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</w:t>
            </w:r>
            <w:r>
              <w:rPr>
                <w:rFonts w:cs="Times New Roman"/>
                <w:sz w:val="20"/>
                <w:szCs w:val="20"/>
              </w:rPr>
              <w:lastRenderedPageBreak/>
              <w:t>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9B3CD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9B3CD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9B3CD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9B3C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9B3CD2" w:rsidRDefault="009B3CD2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9B3CD2" w:rsidRDefault="009B3CD2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9B3CD2" w:rsidRDefault="009B3CD2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9B3CD2" w:rsidRDefault="009B3CD2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9B3CD2" w:rsidRDefault="009B3CD2">
    <w:pPr>
      <w:pStyle w:val="En-tte"/>
    </w:pPr>
    <w:r>
      <w:t>19.10.2017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160A2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C1081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46199"/>
    <w:rsid w:val="004538B5"/>
    <w:rsid w:val="0045681B"/>
    <w:rsid w:val="00460F77"/>
    <w:rsid w:val="00465A4D"/>
    <w:rsid w:val="00466D8D"/>
    <w:rsid w:val="004758EB"/>
    <w:rsid w:val="00484D87"/>
    <w:rsid w:val="004C2074"/>
    <w:rsid w:val="004D0F9E"/>
    <w:rsid w:val="004D4F91"/>
    <w:rsid w:val="004D76B8"/>
    <w:rsid w:val="00511C37"/>
    <w:rsid w:val="00537B98"/>
    <w:rsid w:val="00545E61"/>
    <w:rsid w:val="0057602F"/>
    <w:rsid w:val="00580623"/>
    <w:rsid w:val="00580F89"/>
    <w:rsid w:val="00583209"/>
    <w:rsid w:val="00584D6E"/>
    <w:rsid w:val="005E43F9"/>
    <w:rsid w:val="00607EF9"/>
    <w:rsid w:val="00614F64"/>
    <w:rsid w:val="00654EC3"/>
    <w:rsid w:val="0067059F"/>
    <w:rsid w:val="00684F2E"/>
    <w:rsid w:val="006A7813"/>
    <w:rsid w:val="006D10C5"/>
    <w:rsid w:val="007049CB"/>
    <w:rsid w:val="00705EE2"/>
    <w:rsid w:val="00733880"/>
    <w:rsid w:val="007740EB"/>
    <w:rsid w:val="00793498"/>
    <w:rsid w:val="007B6F68"/>
    <w:rsid w:val="007D16F7"/>
    <w:rsid w:val="007D3E3C"/>
    <w:rsid w:val="007E44D1"/>
    <w:rsid w:val="008067E0"/>
    <w:rsid w:val="00831239"/>
    <w:rsid w:val="00834583"/>
    <w:rsid w:val="0086003B"/>
    <w:rsid w:val="008A0664"/>
    <w:rsid w:val="008B4286"/>
    <w:rsid w:val="008F726B"/>
    <w:rsid w:val="00900490"/>
    <w:rsid w:val="009074FB"/>
    <w:rsid w:val="00923953"/>
    <w:rsid w:val="00930213"/>
    <w:rsid w:val="00932CD4"/>
    <w:rsid w:val="00950DB4"/>
    <w:rsid w:val="009750B5"/>
    <w:rsid w:val="009968D5"/>
    <w:rsid w:val="009A00C0"/>
    <w:rsid w:val="009B3CD2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81BD2"/>
    <w:rsid w:val="00B91CF3"/>
    <w:rsid w:val="00BB1CCF"/>
    <w:rsid w:val="00BB5793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D10255"/>
    <w:rsid w:val="00D472FD"/>
    <w:rsid w:val="00D519BA"/>
    <w:rsid w:val="00D77161"/>
    <w:rsid w:val="00DF28CB"/>
    <w:rsid w:val="00E01E22"/>
    <w:rsid w:val="00E0354C"/>
    <w:rsid w:val="00E224C5"/>
    <w:rsid w:val="00E345C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70292-2FF8-467C-830C-DC93CA6A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4065</Words>
  <Characters>22358</Characters>
  <Application>Microsoft Office Word</Application>
  <DocSecurity>0</DocSecurity>
  <Lines>186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3</cp:revision>
  <dcterms:created xsi:type="dcterms:W3CDTF">2018-01-03T14:36:00Z</dcterms:created>
  <dcterms:modified xsi:type="dcterms:W3CDTF">2018-01-03T14:48:00Z</dcterms:modified>
</cp:coreProperties>
</file>