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632D298D" w:rsidR="00FA2587" w:rsidRPr="0003335C" w:rsidRDefault="00FA2587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03335C">
        <w:rPr>
          <w:rFonts w:ascii="Times New Roman" w:hAnsi="Times New Roman" w:cs="Times New Roman"/>
          <w:b/>
          <w:sz w:val="30"/>
          <w:szCs w:val="30"/>
          <w:u w:val="single"/>
        </w:rPr>
        <w:t>Barème Impact environnement</w:t>
      </w:r>
      <w:r w:rsidR="00832B09">
        <w:rPr>
          <w:rFonts w:ascii="Times New Roman" w:hAnsi="Times New Roman" w:cs="Times New Roman"/>
          <w:b/>
          <w:sz w:val="30"/>
          <w:szCs w:val="30"/>
          <w:u w:val="single"/>
        </w:rPr>
        <w:t> : carpovirusine</w:t>
      </w:r>
      <w:bookmarkStart w:id="0" w:name="_GoBack"/>
      <w:bookmarkEnd w:id="0"/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> : contribution de la recherche à l’émergence d’une solution systémique durable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9EC1E4B" w14:textId="77777777" w:rsidR="00BB1CCF" w:rsidRPr="00BB4D0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La solution est innovante</w:t>
            </w:r>
            <w:r w:rsidR="00F974DD" w:rsidRPr="00BB4D04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1252F37F" w14:textId="77777777" w:rsidR="00BB1CCF" w:rsidRPr="00BB4D0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Les diagnostics proposés ont une validité large et durable. </w:t>
            </w:r>
            <w:r w:rsidR="000D0BB4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La solution est 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une boîte à outils complète, </w:t>
            </w:r>
            <w:r w:rsidR="000D0BB4" w:rsidRPr="00BB4D04">
              <w:rPr>
                <w:rFonts w:ascii="Times New Roman" w:hAnsi="Times New Roman" w:cs="Times New Roman"/>
                <w:color w:val="auto"/>
                <w:sz w:val="20"/>
              </w:rPr>
              <w:t>sur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 un thème </w:t>
            </w:r>
            <w:r w:rsidR="00B81BD2" w:rsidRPr="00BB4D04">
              <w:rPr>
                <w:rFonts w:ascii="Times New Roman" w:hAnsi="Times New Roman" w:cs="Times New Roman"/>
                <w:color w:val="auto"/>
                <w:sz w:val="20"/>
              </w:rPr>
              <w:t>souve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nt négligé par la recherche.</w:t>
            </w:r>
          </w:p>
          <w:p w14:paraId="13541739" w14:textId="77777777" w:rsidR="00BB1CCF" w:rsidRPr="00BB4D0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L</w:t>
            </w:r>
            <w:r w:rsidR="00930213" w:rsidRPr="00BB4D04">
              <w:rPr>
                <w:rFonts w:ascii="Times New Roman" w:hAnsi="Times New Roman" w:cs="Times New Roman"/>
                <w:color w:val="auto"/>
                <w:sz w:val="20"/>
              </w:rPr>
              <w:t>a solution nouvelle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 et fonctionnelle proposée </w:t>
            </w:r>
            <w:r w:rsidR="00930213" w:rsidRPr="00BB4D04">
              <w:rPr>
                <w:rFonts w:ascii="Times New Roman" w:hAnsi="Times New Roman" w:cs="Times New Roman"/>
                <w:color w:val="auto"/>
                <w:sz w:val="20"/>
              </w:rPr>
              <w:t>es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t </w:t>
            </w:r>
            <w:r w:rsidR="00B81BD2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générique, adaptable 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à d’autres régions ou écosystèmes.</w:t>
            </w:r>
          </w:p>
          <w:p w14:paraId="1C0B8F25" w14:textId="77777777" w:rsidR="00BB1CCF" w:rsidRPr="00BB4D0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</w:pP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La qualité de la solution proposée est forte et </w:t>
            </w:r>
            <w:r w:rsidR="00607EF9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bien 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démontrée </w:t>
            </w:r>
            <w:r w:rsidR="00607EF9" w:rsidRPr="00BB4D04">
              <w:rPr>
                <w:rFonts w:ascii="Times New Roman" w:hAnsi="Times New Roman" w:cs="Times New Roman"/>
                <w:color w:val="auto"/>
                <w:sz w:val="20"/>
              </w:rPr>
              <w:t>(</w:t>
            </w:r>
            <w:r w:rsidR="00BF17FA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puissance </w:t>
            </w:r>
            <w:proofErr w:type="gramStart"/>
            <w:r w:rsidR="00BF17FA" w:rsidRPr="00BB4D04">
              <w:rPr>
                <w:rFonts w:ascii="Times New Roman" w:hAnsi="Times New Roman" w:cs="Times New Roman"/>
                <w:color w:val="auto"/>
                <w:sz w:val="20"/>
              </w:rPr>
              <w:t>statistique,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…</w:t>
            </w:r>
            <w:proofErr w:type="gramEnd"/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) </w:t>
            </w:r>
          </w:p>
          <w:p w14:paraId="027F431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B4D04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>L’évolution des politiques publiques est prise en compte dans les scenarios de modélisation/ termes de référence des recherches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3D186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est un prérequis à de nombreux autres impacts.</w:t>
            </w:r>
          </w:p>
          <w:p w14:paraId="2DDEF65A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BF17FA">
              <w:rPr>
                <w:rFonts w:ascii="Times New Roman" w:hAnsi="Times New Roman" w:cs="Times New Roman"/>
                <w:sz w:val="20"/>
              </w:rPr>
              <w:t>es</w:t>
            </w:r>
            <w:r w:rsidRPr="00B81BD2">
              <w:rPr>
                <w:rFonts w:ascii="Times New Roman" w:hAnsi="Times New Roman" w:cs="Times New Roman"/>
                <w:sz w:val="20"/>
              </w:rPr>
              <w:t>t innovante ou prometteuse et de bonne qualité. C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’est une </w:t>
            </w:r>
            <w:r w:rsidRPr="00B81BD2">
              <w:rPr>
                <w:rFonts w:ascii="Times New Roman" w:hAnsi="Times New Roman" w:cs="Times New Roman"/>
                <w:sz w:val="20"/>
              </w:rPr>
              <w:t>bonne alternative à des pratiques dont l’impact négatif sur l’environnement est documenté.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9DA2A0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0D0BB4">
              <w:rPr>
                <w:rFonts w:ascii="Times New Roman" w:hAnsi="Times New Roman" w:cs="Times New Roman"/>
                <w:sz w:val="20"/>
              </w:rPr>
              <w:t>de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très fréquent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0374BC5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sont locaux et ponctuels.</w:t>
            </w:r>
          </w:p>
          <w:p w14:paraId="306A9593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proposée est isolée parmi un package d’outils (ex : gène tavelure Ariane parmi des solutions agronomiques et marketing). La solution prend en compte l’écosystème mais de manière peu ambitieuse et peu intégrative des différents impacts.</w:t>
            </w:r>
          </w:p>
          <w:p w14:paraId="03F8E9D2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La solution est d'importance marginale par rapport à l’enjeu, ou propose des alternatives à des pratiques dont l’impact négatif sur l’environnement est faible.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F2EC05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n’est pas innovante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et de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qualité est insuffisante ou </w:t>
            </w:r>
            <w:r w:rsidR="004D0F9E">
              <w:rPr>
                <w:rFonts w:ascii="Times New Roman" w:hAnsi="Times New Roman" w:cs="Times New Roman"/>
                <w:sz w:val="20"/>
              </w:rPr>
              <w:t>trop peu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démontrée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3F963D33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Pr="004D0F9E">
              <w:rPr>
                <w:rStyle w:val="Policepardfaut1"/>
                <w:rFonts w:ascii="Times New Roman" w:hAnsi="Times New Roman" w:cs="Times New Roman"/>
                <w:sz w:val="20"/>
              </w:rPr>
              <w:t>solution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repose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surtout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des critères économiques,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et prend peu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en compte les processus écologiques.</w:t>
            </w:r>
          </w:p>
          <w:p w14:paraId="01B694CA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n’offre que des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corrections marginales d’outils de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>gestion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non</w:t>
            </w:r>
            <w:proofErr w:type="gramEnd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durables.</w:t>
            </w:r>
          </w:p>
          <w:p w14:paraId="5476B2E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données fournies sont insuffisantes et masquent peut-être un impact négatif.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68259FD5" w:rsidR="00BB1CCF" w:rsidRPr="008173C7" w:rsidRDefault="00BB4D04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A4E0F39" w14:textId="77777777" w:rsidR="00BB1CCF" w:rsidRPr="00B81BD2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BB1CCF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 solution 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a</w:t>
            </w:r>
            <w:r w:rsidR="00BB1CCF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 été adoptée de façon importante à l’échelle internationale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ADCF0" w14:textId="35D6D158" w:rsidR="00BB1CCF" w:rsidRPr="00B81BD2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 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été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adoptée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significativement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à l’échelle nationale </w:t>
            </w:r>
            <w:r w:rsidR="005E43F9">
              <w:rPr>
                <w:rFonts w:ascii="Times New Roman" w:hAnsi="Times New Roman" w:cs="Times New Roman"/>
                <w:sz w:val="20"/>
              </w:rPr>
              <w:t xml:space="preserve">à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>une échelle pertinente.</w:t>
            </w:r>
          </w:p>
          <w:p w14:paraId="58EADE38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trajectoires de déploiement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sont bien définies.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5BEE13" w14:textId="5020B77F" w:rsidR="00BB1CCF" w:rsidRPr="00B81BD2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est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largement di</w:t>
            </w:r>
            <w:r>
              <w:rPr>
                <w:rFonts w:ascii="Times New Roman" w:hAnsi="Times New Roman" w:cs="Times New Roman"/>
                <w:sz w:val="20"/>
              </w:rPr>
              <w:t>sponible, mais l’adoption est faible</w:t>
            </w:r>
            <w:r w:rsidR="00B6360C">
              <w:rPr>
                <w:rFonts w:ascii="Times New Roman" w:hAnsi="Times New Roman" w:cs="Times New Roman"/>
                <w:sz w:val="20"/>
              </w:rPr>
              <w:t>, du tout moins</w:t>
            </w:r>
            <w:r w:rsidR="004D4F91">
              <w:rPr>
                <w:rFonts w:ascii="Times New Roman" w:hAnsi="Times New Roman" w:cs="Times New Roman"/>
                <w:sz w:val="20"/>
              </w:rPr>
              <w:t xml:space="preserve"> en France</w:t>
            </w:r>
            <w:r w:rsidR="00370748">
              <w:rPr>
                <w:rFonts w:ascii="Times New Roman" w:hAnsi="Times New Roman" w:cs="Times New Roman"/>
                <w:sz w:val="20"/>
              </w:rPr>
              <w:t>.</w:t>
            </w:r>
          </w:p>
          <w:p w14:paraId="28D10258" w14:textId="4A063F5B" w:rsidR="00BB1CCF" w:rsidRPr="00B6360C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Diffusion </w:t>
            </w:r>
            <w:r w:rsidR="005E43F9">
              <w:rPr>
                <w:rFonts w:ascii="Times New Roman" w:hAnsi="Times New Roman" w:cs="Times New Roman"/>
                <w:sz w:val="20"/>
              </w:rPr>
              <w:t xml:space="preserve">en France </w:t>
            </w:r>
            <w:r w:rsidRPr="00B81BD2">
              <w:rPr>
                <w:rFonts w:ascii="Times New Roman" w:hAnsi="Times New Roman" w:cs="Times New Roman"/>
                <w:sz w:val="20"/>
              </w:rPr>
              <w:t>à l’échelle de multiples parcelle</w:t>
            </w:r>
            <w:r w:rsidR="000D0BB4">
              <w:rPr>
                <w:rFonts w:ascii="Times New Roman" w:hAnsi="Times New Roman" w:cs="Times New Roman"/>
                <w:sz w:val="20"/>
              </w:rPr>
              <w:t>s, entreprises,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monographies, d’une ré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gion agricole ou bassin versant, </w:t>
            </w:r>
            <w:r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au minimum </w:t>
            </w:r>
            <w:r w:rsidR="00930213"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sur </w:t>
            </w:r>
            <w:r w:rsidR="000D0BB4" w:rsidRPr="00930213">
              <w:rPr>
                <w:rFonts w:ascii="Times New Roman" w:hAnsi="Times New Roman" w:cs="Times New Roman"/>
                <w:color w:val="FF0000"/>
                <w:sz w:val="20"/>
              </w:rPr>
              <w:t>un département</w:t>
            </w:r>
            <w:r w:rsidR="00930213">
              <w:rPr>
                <w:rFonts w:ascii="Times New Roman" w:hAnsi="Times New Roman" w:cs="Times New Roman"/>
                <w:color w:val="FF0000"/>
                <w:sz w:val="20"/>
              </w:rPr>
              <w:t> 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53C35B" w14:textId="77777777" w:rsidR="00BB1CCF" w:rsidRPr="00B81BD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 solution a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été très peu diffusée auprès des acteurs potentiellement concernés.</w:t>
            </w:r>
          </w:p>
          <w:p w14:paraId="297A6EA6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Diffusion à l’échelle de la parcelle, de l’exploitation ou de l’entreprise, d’une monographie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59CE56E" w14:textId="128D775E" w:rsidR="00BB1CCF" w:rsidRPr="008173C7" w:rsidRDefault="00BB4D04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63B15D63" w:rsidR="00BB1CCF" w:rsidRPr="00BB4D0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Les recherches conduisent à mettre en place des systèmes </w:t>
            </w:r>
            <w:r w:rsidR="000D0BB4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(de culture, un territoire, un grand nombre et diversité d’acteurs, toute une filière...) 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qui évitent les impacts environnementaux</w:t>
            </w:r>
            <w:r w:rsidR="000D0BB4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 délétères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. La </w:t>
            </w:r>
            <w:r w:rsidR="00BB4D04" w:rsidRPr="00BB4D04">
              <w:rPr>
                <w:rFonts w:ascii="Times New Roman" w:hAnsi="Times New Roman" w:cs="Times New Roman"/>
                <w:color w:val="auto"/>
                <w:sz w:val="20"/>
              </w:rPr>
              <w:t>réflexion écologique</w:t>
            </w:r>
            <w:r w:rsidR="000D0BB4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systémique est approfondie</w:t>
            </w:r>
            <w:r w:rsidR="00831239" w:rsidRPr="00BB4D04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1F5E10ED" w14:textId="77777777" w:rsidR="00BB1CCF" w:rsidRPr="00BB4D0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La transition agro-écologique est enclenchée</w:t>
            </w:r>
            <w:r w:rsidR="00AF76CD" w:rsidRPr="00BB4D04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76BC0EC3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8F57A9" w14:textId="77777777" w:rsidR="00BB1CCF" w:rsidRPr="00B81BD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proposée</w:t>
            </w:r>
            <w:r>
              <w:rPr>
                <w:rFonts w:ascii="Times New Roman" w:hAnsi="Times New Roman" w:cs="Times New Roman"/>
                <w:sz w:val="20"/>
              </w:rPr>
              <w:t xml:space="preserve"> concerne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de nombreux act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eurs 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divers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>et</w:t>
            </w:r>
            <w:r>
              <w:rPr>
                <w:rFonts w:ascii="Times New Roman" w:hAnsi="Times New Roman" w:cs="Times New Roman"/>
                <w:sz w:val="20"/>
              </w:rPr>
              <w:t xml:space="preserve"> amorce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un système plus en harmonie avec l’environnement.</w:t>
            </w:r>
          </w:p>
          <w:p w14:paraId="4122BBF2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futurs souhaitables et la trajectoire pour les atteindre ont été anticipés.</w:t>
            </w:r>
          </w:p>
          <w:p w14:paraId="13A039EB" w14:textId="77777777" w:rsidR="00BB1CCF" w:rsidRPr="00B81BD2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situation atteinte est performante </w:t>
            </w:r>
            <w:r w:rsidR="000D408F">
              <w:rPr>
                <w:rFonts w:ascii="Times New Roman" w:hAnsi="Times New Roman" w:cs="Times New Roman"/>
                <w:sz w:val="20"/>
              </w:rPr>
              <w:t xml:space="preserve">et </w:t>
            </w:r>
            <w:r w:rsidRPr="00B81BD2">
              <w:rPr>
                <w:rFonts w:ascii="Times New Roman" w:hAnsi="Times New Roman" w:cs="Times New Roman"/>
                <w:sz w:val="20"/>
              </w:rPr>
              <w:t>mobilise un système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complet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L’innovation, une fois diffusée constitue un premier pas/déverrouillage vers un système alternatif plus vertueux. Mais elle mobilise </w:t>
            </w:r>
            <w:r w:rsidR="00930213">
              <w:rPr>
                <w:rFonts w:ascii="Times New Roman" w:hAnsi="Times New Roman" w:cs="Times New Roman"/>
                <w:sz w:val="20"/>
              </w:rPr>
              <w:t xml:space="preserve">trop peu </w:t>
            </w:r>
            <w:r w:rsidRPr="00B81BD2">
              <w:rPr>
                <w:rFonts w:ascii="Times New Roman" w:hAnsi="Times New Roman" w:cs="Times New Roman"/>
                <w:sz w:val="20"/>
              </w:rPr>
              <w:t>les acteurs concernés.</w:t>
            </w:r>
          </w:p>
          <w:p w14:paraId="52C2D30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performances environnementales d</w:t>
            </w:r>
            <w:r w:rsidR="00930213">
              <w:rPr>
                <w:rFonts w:ascii="Times New Roman" w:hAnsi="Times New Roman" w:cs="Times New Roman"/>
                <w:sz w:val="20"/>
              </w:rPr>
              <w:t>u système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sont légèrement meilleures que les alternat</w:t>
            </w:r>
            <w:r w:rsidR="00537B98">
              <w:rPr>
                <w:rFonts w:ascii="Times New Roman" w:hAnsi="Times New Roman" w:cs="Times New Roman"/>
                <w:sz w:val="20"/>
              </w:rPr>
              <w:t>ives existantes.</w:t>
            </w:r>
          </w:p>
          <w:p w14:paraId="1726F1C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Des résistances ou des contraintes d’acteurs non anticipées limitent l’adoption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77777777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697D9A18" w:rsidR="00BB1CCF" w:rsidRPr="008173C7" w:rsidRDefault="00BB4D04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66FBEB45" w:rsidR="00BB1CCF" w:rsidRPr="008173C7" w:rsidRDefault="00BB4D04" w:rsidP="00BC20B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FA2587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6624D346" w14:textId="77777777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7777777" w:rsidR="00684F2E" w:rsidRPr="002E6A4B" w:rsidRDefault="00B34FEC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</w:t>
            </w:r>
            <w:r w:rsidR="00684F2E" w:rsidRPr="002E6A4B">
              <w:rPr>
                <w:rFonts w:ascii="Times New Roman" w:hAnsi="Times New Roman" w:cs="Times New Roman"/>
                <w:color w:val="auto"/>
                <w:sz w:val="20"/>
              </w:rPr>
              <w:t>es enjeux</w:t>
            </w:r>
            <w:r w:rsidR="00511C37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de biodiversité sont cruciaux et relatifs au </w:t>
            </w:r>
            <w:r w:rsidR="00684F2E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maintien 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de biodiversité fonctionnelle</w:t>
            </w:r>
            <w:r w:rsidR="00BC20B0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et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684F2E" w:rsidRPr="002E6A4B">
              <w:rPr>
                <w:rFonts w:ascii="Times New Roman" w:hAnsi="Times New Roman" w:cs="Times New Roman"/>
                <w:color w:val="auto"/>
                <w:sz w:val="20"/>
              </w:rPr>
              <w:t>d’écosystèmes menacés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71A7BA56" w14:textId="77777777" w:rsidR="00684F2E" w:rsidRPr="002E6A4B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Intégration de différents enjeux de biodiversité (races élevées/</w:t>
            </w:r>
            <w:r w:rsidR="00FC444F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paysages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, domestique/sauvage, marine/terrestre)</w:t>
            </w:r>
            <w:r w:rsidR="00FC444F" w:rsidRPr="002E6A4B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La situation initiale était critique</w:t>
            </w:r>
            <w:r w:rsidRPr="00B34FE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77777777" w:rsidR="00BC20B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Les enjeux de biodiversité sont forts ou croissants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</w:t>
            </w:r>
            <w:r w:rsidR="00BC20B0">
              <w:rPr>
                <w:rFonts w:ascii="Times New Roman" w:hAnsi="Times New Roman" w:cs="Times New Roman"/>
                <w:sz w:val="20"/>
              </w:rPr>
              <w:t>odiversité protégée</w:t>
            </w:r>
            <w:r w:rsidR="00BC20B0" w:rsidRPr="00B34FEC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77777777" w:rsidR="00B34FEC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CCDD0A4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récurrents ou modérés de biodiversité concernant un territoire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biodiversité domestique, d’e</w:t>
            </w:r>
            <w:r w:rsidRPr="009750B5">
              <w:rPr>
                <w:rFonts w:ascii="Times New Roman" w:hAnsi="Times New Roman" w:cs="Times New Roman"/>
                <w:sz w:val="20"/>
              </w:rPr>
              <w:t>spèces communes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1EC9ED89" w14:textId="33C3587D" w:rsidR="009750B5" w:rsidRPr="009750B5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Enjeu </w:t>
            </w:r>
            <w:r w:rsidR="00B6360C">
              <w:rPr>
                <w:rFonts w:ascii="Times New Roman" w:hAnsi="Times New Roman" w:cs="Times New Roman"/>
                <w:sz w:val="20"/>
              </w:rPr>
              <w:t>lié à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l’ouverture des paysages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naturels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3AA5EF6" w14:textId="77777777" w:rsidR="00CE3213" w:rsidRPr="009750B5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ponctuels ou faibles de biodiversité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 domestique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sur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L’innovation ne prend pas en compte les systèm</w:t>
            </w:r>
            <w:r w:rsidR="007D16F7">
              <w:rPr>
                <w:rFonts w:ascii="Times New Roman" w:hAnsi="Times New Roman" w:cs="Times New Roman"/>
                <w:sz w:val="20"/>
              </w:rPr>
              <w:t>es écologiques et leur biodiversité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77777777" w:rsidR="00CE3213" w:rsidRPr="008173C7" w:rsidRDefault="00CE3213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2E6A4B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Thème </w:t>
            </w:r>
            <w:r w:rsidR="00F974DD" w:rsidRPr="002E6A4B">
              <w:rPr>
                <w:rFonts w:ascii="Times New Roman" w:hAnsi="Times New Roman" w:cs="Times New Roman"/>
                <w:color w:val="auto"/>
                <w:sz w:val="20"/>
              </w:rPr>
              <w:t>de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recherche</w:t>
            </w:r>
            <w:r w:rsidR="00F974DD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peu fréquent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439791ED" w14:textId="77777777" w:rsidR="00CE3213" w:rsidRPr="00684F2E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684F2E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intègre la biodiversité comme un atout et une composante incontournable de sa performance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C60F10" w14:textId="77777777" w:rsidR="009750B5" w:rsidRPr="009750B5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prend </w:t>
            </w:r>
            <w:r w:rsidR="009E6E27">
              <w:rPr>
                <w:rFonts w:ascii="Times New Roman" w:hAnsi="Times New Roman" w:cs="Times New Roman"/>
                <w:sz w:val="20"/>
              </w:rPr>
              <w:t>largement en compte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la biodiversité et </w:t>
            </w:r>
            <w:r w:rsidR="009E6E27">
              <w:rPr>
                <w:rFonts w:ascii="Times New Roman" w:hAnsi="Times New Roman" w:cs="Times New Roman"/>
                <w:sz w:val="20"/>
              </w:rPr>
              <w:t>considère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systématiquement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les impératifs de sa préservation</w:t>
            </w:r>
            <w:r w:rsidR="00923953">
              <w:rPr>
                <w:rFonts w:ascii="Times New Roman" w:hAnsi="Times New Roman" w:cs="Times New Roman"/>
                <w:sz w:val="20"/>
              </w:rPr>
              <w:t>, 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estauration ou enrichissement.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="009E6E27"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peuvent </w:t>
            </w:r>
            <w:r w:rsidR="0011716B">
              <w:rPr>
                <w:rFonts w:ascii="Times New Roman" w:hAnsi="Times New Roman" w:cs="Times New Roman"/>
                <w:sz w:val="20"/>
              </w:rPr>
              <w:t>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 w:rsidR="009E6E27"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 w:rsidR="00923953">
              <w:rPr>
                <w:rFonts w:ascii="Times New Roman" w:hAnsi="Times New Roman" w:cs="Times New Roman"/>
                <w:sz w:val="20"/>
              </w:rPr>
              <w:t>performances de biodiversité</w:t>
            </w:r>
            <w:r w:rsidR="009E6E27"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77777777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B6FB53" w14:textId="77777777" w:rsidR="00CE3213" w:rsidRPr="009750B5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prend peu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en compte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la biodiversité ou sa préservation</w:t>
            </w:r>
            <w:r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77777777" w:rsidR="00CE3213" w:rsidRPr="008173C7" w:rsidRDefault="00CE3213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2E6A4B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684F2E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préserve ou améliore les corridors écologiques</w:t>
            </w:r>
            <w:r w:rsidR="00AB0803" w:rsidRPr="002E6A4B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4A76D886" w14:textId="1055571F" w:rsidR="00CE3213" w:rsidRPr="00684F2E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684F2E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induit des effets de même nature sur les zones géographiques externes à son propre périmètre. La diffusion a été généralisée</w:t>
            </w:r>
            <w:r w:rsidR="00D10255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à une échelle géographique maximale cohérente sur le plan de la biodiversité.</w:t>
            </w:r>
            <w:r w:rsidR="00B6360C" w:rsidRPr="002E6A4B" w:rsidDel="00D10255">
              <w:rPr>
                <w:rStyle w:val="Marquedecommentaire"/>
                <w:color w:val="auto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5D6997" w14:textId="34FBEA86" w:rsidR="009750B5" w:rsidRPr="009750B5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solution</w:t>
            </w:r>
            <w:r>
              <w:rPr>
                <w:rFonts w:ascii="Times New Roman" w:hAnsi="Times New Roman" w:cs="Times New Roman"/>
                <w:sz w:val="20"/>
              </w:rPr>
              <w:t xml:space="preserve"> a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été adoptée </w:t>
            </w:r>
            <w:r w:rsidRPr="009750B5">
              <w:rPr>
                <w:rFonts w:ascii="Times New Roman" w:hAnsi="Times New Roman" w:cs="Times New Roman"/>
                <w:sz w:val="20"/>
              </w:rPr>
              <w:t>significativement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CB1E3E">
              <w:rPr>
                <w:rFonts w:ascii="Times New Roman" w:hAnsi="Times New Roman" w:cs="Times New Roman"/>
                <w:sz w:val="20"/>
              </w:rPr>
              <w:t>délétères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au-delà de ce périmètre.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77777777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intègre partiellement </w:t>
            </w:r>
            <w:r>
              <w:rPr>
                <w:rFonts w:ascii="Times New Roman" w:hAnsi="Times New Roman" w:cs="Times New Roman"/>
                <w:sz w:val="20"/>
              </w:rPr>
              <w:t>l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77777777" w:rsidR="00CE3213" w:rsidRPr="008173C7" w:rsidRDefault="00CE3213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088BA35F" w14:textId="77777777" w:rsidR="00CE3213" w:rsidRPr="00B81BD2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2E6A4B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Maintien</w:t>
            </w:r>
            <w:r w:rsidR="00A0183B" w:rsidRPr="002E6A4B">
              <w:rPr>
                <w:rFonts w:ascii="Times New Roman" w:hAnsi="Times New Roman" w:cs="Times New Roman"/>
                <w:color w:val="auto"/>
                <w:sz w:val="20"/>
              </w:rPr>
              <w:t>/restauration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de biodiversité fonctionnelle et structurale (</w:t>
            </w:r>
            <w:r w:rsidR="00B6360C" w:rsidRPr="002E6A4B">
              <w:rPr>
                <w:rFonts w:ascii="Times New Roman" w:hAnsi="Times New Roman" w:cs="Times New Roman"/>
                <w:color w:val="auto"/>
                <w:sz w:val="20"/>
              </w:rPr>
              <w:t>nb et diversité d’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espèces et de gènes)</w:t>
            </w:r>
            <w:r w:rsidR="00614F64" w:rsidRPr="002E6A4B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  <w:r w:rsidR="00AA410D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ins w:id="1" w:author="Laurence Colinet" w:date="2017-10-18T15:00:00Z">
              <w:r w:rsidR="00295522" w:rsidRPr="002E6A4B">
                <w:rPr>
                  <w:rFonts w:ascii="Times New Roman" w:hAnsi="Times New Roman" w:cs="Times New Roman"/>
                  <w:color w:val="auto"/>
                  <w:sz w:val="20"/>
                </w:rPr>
                <w:t>ET</w:t>
              </w:r>
            </w:ins>
          </w:p>
          <w:p w14:paraId="11D46E0F" w14:textId="77777777" w:rsidR="00295522" w:rsidRPr="002E6A4B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" w:author="Laurence Colinet" w:date="2017-10-18T15:02:00Z"/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L’</w:t>
            </w:r>
            <w:r w:rsidR="00684F2E" w:rsidRPr="002E6A4B">
              <w:rPr>
                <w:rFonts w:ascii="Times New Roman" w:hAnsi="Times New Roman" w:cs="Times New Roman"/>
                <w:color w:val="auto"/>
                <w:sz w:val="20"/>
              </w:rPr>
              <w:t>effet sur les écosystèmes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est durable</w:t>
            </w:r>
            <w:r w:rsidR="00AB0803"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 du fait d’une gestion collective </w:t>
            </w:r>
            <w:del w:id="3" w:author="Laurence Colinet" w:date="2017-10-18T15:02:00Z">
              <w:r w:rsidR="00AB0803" w:rsidRPr="002E6A4B" w:rsidDel="00295522">
                <w:rPr>
                  <w:rFonts w:ascii="Times New Roman" w:hAnsi="Times New Roman" w:cs="Times New Roman"/>
                  <w:color w:val="auto"/>
                  <w:sz w:val="20"/>
                </w:rPr>
                <w:delText xml:space="preserve">et </w:delText>
              </w:r>
            </w:del>
            <w:ins w:id="4" w:author="Laurence Colinet" w:date="2017-10-18T15:02:00Z">
              <w:r w:rsidR="00295522" w:rsidRPr="002E6A4B">
                <w:rPr>
                  <w:rFonts w:ascii="Times New Roman" w:hAnsi="Times New Roman" w:cs="Times New Roman"/>
                  <w:color w:val="auto"/>
                  <w:sz w:val="20"/>
                </w:rPr>
                <w:t>ET</w:t>
              </w:r>
            </w:ins>
          </w:p>
          <w:p w14:paraId="5BA95E04" w14:textId="44C09992" w:rsidR="00CE3213" w:rsidRPr="00B81BD2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A</w:t>
            </w:r>
            <w:r w:rsidR="00AB0803" w:rsidRPr="002E6A4B">
              <w:rPr>
                <w:rFonts w:ascii="Times New Roman" w:hAnsi="Times New Roman" w:cs="Times New Roman"/>
                <w:color w:val="auto"/>
                <w:sz w:val="20"/>
              </w:rPr>
              <w:t>bsence de reports d’</w:t>
            </w:r>
            <w:r w:rsidR="00684F2E" w:rsidRPr="002E6A4B">
              <w:rPr>
                <w:rFonts w:ascii="Times New Roman" w:hAnsi="Times New Roman" w:cs="Times New Roman"/>
                <w:color w:val="auto"/>
                <w:sz w:val="20"/>
              </w:rPr>
              <w:t>impacts sur d’autres écosystèmes</w:t>
            </w:r>
            <w:r w:rsidR="00AB0803" w:rsidRPr="002E6A4B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342682" w14:textId="6F4EE246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de biodiversité </w:t>
            </w:r>
            <w:r w:rsidR="00A0183B" w:rsidRPr="00AA410D">
              <w:rPr>
                <w:rFonts w:ascii="Times New Roman" w:hAnsi="Times New Roman" w:cs="Times New Roman"/>
                <w:sz w:val="20"/>
              </w:rPr>
              <w:t>fonctionnelle,</w:t>
            </w:r>
            <w:r w:rsidRPr="00AA410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>structurale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 et protégée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mais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la durabilité de cet effet </w:t>
            </w:r>
            <w:r w:rsidR="00A0183B">
              <w:rPr>
                <w:rFonts w:ascii="Times New Roman" w:hAnsi="Times New Roman" w:cs="Times New Roman"/>
                <w:sz w:val="20"/>
              </w:rPr>
              <w:t>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menacée par la faible implication des acteurs</w:t>
            </w:r>
            <w:r w:rsidR="00A0183B">
              <w:rPr>
                <w:rFonts w:ascii="Times New Roman" w:hAnsi="Times New Roman" w:cs="Times New Roman"/>
                <w:sz w:val="20"/>
              </w:rPr>
              <w:t>.</w:t>
            </w:r>
          </w:p>
          <w:p w14:paraId="2CA020D2" w14:textId="57377568" w:rsidR="00295522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" w:author="Laurence Colinet" w:date="2017-10-18T15:03:00Z"/>
                <w:rFonts w:ascii="Times New Roman" w:hAnsi="Times New Roman" w:cs="Times New Roman"/>
                <w:color w:val="FF0000"/>
                <w:sz w:val="20"/>
              </w:rPr>
            </w:pPr>
            <w:ins w:id="6" w:author="Laurence Colinet" w:date="2017-10-18T15:05:00Z">
              <w:r>
                <w:rPr>
                  <w:rFonts w:ascii="Times New Roman" w:hAnsi="Times New Roman" w:cs="Times New Roman"/>
                  <w:color w:val="FF0000"/>
                  <w:sz w:val="20"/>
                </w:rPr>
                <w:t>ET</w:t>
              </w:r>
            </w:ins>
          </w:p>
          <w:p w14:paraId="75B601F2" w14:textId="39EBF844" w:rsidR="00CE3213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A0183B">
              <w:rPr>
                <w:rFonts w:ascii="Times New Roman" w:hAnsi="Times New Roman" w:cs="Times New Roman"/>
                <w:color w:val="FF0000"/>
                <w:sz w:val="20"/>
              </w:rPr>
              <w:t xml:space="preserve"> affecte en particulier la biodiversité de l’écosystème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2758E02" w14:textId="77777777" w:rsidR="009750B5" w:rsidRPr="009750B5" w:rsidRDefault="00A0183B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Maintien/restauration de biodiversité domestique. </w:t>
            </w:r>
            <w:r w:rsidR="002C431E">
              <w:rPr>
                <w:rFonts w:ascii="Times New Roman" w:hAnsi="Times New Roman" w:cs="Times New Roman"/>
                <w:sz w:val="20"/>
              </w:rPr>
              <w:t>Mais l</w:t>
            </w:r>
            <w:r w:rsidR="00FE3BCF">
              <w:rPr>
                <w:rFonts w:ascii="Times New Roman" w:hAnsi="Times New Roman" w:cs="Times New Roman"/>
                <w:sz w:val="20"/>
              </w:rPr>
              <w:t>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ne favorise qu’un seul sujet de biodiversité (ex</w:t>
            </w:r>
            <w:r w:rsidR="00511C37">
              <w:rPr>
                <w:rFonts w:ascii="Times New Roman" w:hAnsi="Times New Roman" w:cs="Times New Roman"/>
                <w:sz w:val="20"/>
              </w:rPr>
              <w:t> : une espèce).</w:t>
            </w:r>
          </w:p>
          <w:p w14:paraId="6F61B94F" w14:textId="4FEF587D" w:rsidR="00CE3213" w:rsidRPr="00B81BD2" w:rsidRDefault="00511C37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affecte les écosystèmes, mais pas</w:t>
            </w:r>
            <w:r>
              <w:rPr>
                <w:rFonts w:ascii="Times New Roman" w:hAnsi="Times New Roman" w:cs="Times New Roman"/>
                <w:sz w:val="20"/>
              </w:rPr>
              <w:t xml:space="preserve"> sur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l’ensemble des </w:t>
            </w:r>
            <w:r w:rsidR="009750B5" w:rsidRPr="00511C37">
              <w:rPr>
                <w:rFonts w:ascii="Times New Roman" w:hAnsi="Times New Roman" w:cs="Times New Roman"/>
                <w:color w:val="FF0000"/>
                <w:sz w:val="20"/>
              </w:rPr>
              <w:t>différentes dimensions de la biodiversité</w:t>
            </w:r>
            <w:r w:rsidR="000E06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EED7C" w14:textId="77777777" w:rsidR="00CE3213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Bien qu’elle n’ait pas d’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impacts </w:t>
            </w:r>
            <w:r w:rsidR="00BC16B5">
              <w:rPr>
                <w:rFonts w:ascii="Times New Roman" w:hAnsi="Times New Roman" w:cs="Times New Roman"/>
                <w:sz w:val="20"/>
              </w:rPr>
              <w:t>délétères,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C16B5">
              <w:rPr>
                <w:rFonts w:ascii="Times New Roman" w:hAnsi="Times New Roman" w:cs="Times New Roman"/>
                <w:sz w:val="20"/>
              </w:rPr>
              <w:t>la solution n’a aucune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influence sur la préservation de la biodiversité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77777777" w:rsidR="00CE3213" w:rsidRPr="00CE3213" w:rsidRDefault="00580623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3CFF30B9" w:rsidR="00CE3213" w:rsidRPr="008173C7" w:rsidRDefault="002E6A4B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CE3213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25B845F1" w14:textId="77777777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cruciaux (ex :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séquestration du carbone, réduction des GES dans les filières fortement émettrices</w:t>
            </w:r>
            <w:r w:rsidR="006A7813">
              <w:rPr>
                <w:rFonts w:ascii="Times New Roman" w:hAnsi="Times New Roman" w:cs="Times New Roman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</w:p>
          <w:p w14:paraId="4F01A0CB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Gros enjeux de filière ou symboliques </w:t>
            </w:r>
            <w:r w:rsidR="001E0066">
              <w:rPr>
                <w:rFonts w:ascii="Times New Roman" w:hAnsi="Times New Roman" w:cs="Times New Roman"/>
                <w:sz w:val="20"/>
              </w:rPr>
              <w:t>sur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CFBFBDD" w14:textId="77777777" w:rsidR="00FA1039" w:rsidRPr="00BB4D04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Enjeux d’adaptation ponctuelle au changement climatique </w:t>
            </w:r>
            <w:r w:rsidRPr="00BB4D04">
              <w:rPr>
                <w:rFonts w:ascii="Times New Roman" w:hAnsi="Times New Roman" w:cs="Times New Roman"/>
                <w:b/>
                <w:color w:val="auto"/>
                <w:sz w:val="20"/>
              </w:rPr>
              <w:t>ou faibles enjeux</w:t>
            </w:r>
            <w:r w:rsidR="0011716B" w:rsidRPr="00BB4D04">
              <w:rPr>
                <w:rFonts w:ascii="Times New Roman" w:hAnsi="Times New Roman" w:cs="Times New Roman"/>
                <w:b/>
                <w:color w:val="auto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Émissions de GES induites sur des territoires éloignés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7DDBE746" w:rsidR="00FA1039" w:rsidRPr="00BF04D7" w:rsidRDefault="00BB4D04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AFFE78E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6630755" w14:textId="77777777" w:rsidR="00FA1039" w:rsidRPr="00BF04D7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064A423D" w:rsidR="00FA1039" w:rsidRPr="00BF04D7" w:rsidRDefault="0011716B" w:rsidP="00BB4D0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>
              <w:rPr>
                <w:rFonts w:ascii="Times New Roman" w:hAnsi="Times New Roman" w:cs="Times New Roman"/>
                <w:sz w:val="20"/>
              </w:rPr>
              <w:t>peuvent 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>
              <w:rPr>
                <w:rFonts w:ascii="Times New Roman" w:hAnsi="Times New Roman" w:cs="Times New Roman"/>
                <w:sz w:val="20"/>
              </w:rPr>
              <w:t>performances de biodiversité,</w:t>
            </w:r>
            <w:r w:rsidR="00BB4D04">
              <w:rPr>
                <w:rFonts w:ascii="Times New Roman" w:hAnsi="Times New Roman" w:cs="Times New Roman"/>
                <w:sz w:val="20"/>
              </w:rPr>
              <w:t xml:space="preserve"> mais </w:t>
            </w:r>
            <w:r w:rsidR="00BB4D04" w:rsidRPr="00BB4D04">
              <w:rPr>
                <w:rFonts w:ascii="Times New Roman" w:hAnsi="Times New Roman" w:cs="Times New Roman"/>
                <w:color w:val="auto"/>
                <w:sz w:val="20"/>
              </w:rPr>
              <w:t xml:space="preserve">l’optimisation du CC </w:t>
            </w: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n’était pas la finalité principale de la solution proposée).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77777777" w:rsidR="00FA1039" w:rsidRPr="00BF04D7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>Les solutions proposées ont un bilan énergétique localement ou ponctuellement intéressant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16353F0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>solution d’adaptation locale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pertinente sur le plan environnemental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981999" w14:textId="12DE0E3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Bilan mitigé en comparaison des alternatives</w:t>
            </w:r>
          </w:p>
          <w:p w14:paraId="081ABC5B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 xml:space="preserve">solution d’adaptation </w:t>
            </w:r>
            <w:r w:rsidRPr="00BF04D7">
              <w:rPr>
                <w:rFonts w:ascii="Times New Roman" w:hAnsi="Times New Roman" w:cs="Times New Roman"/>
                <w:sz w:val="20"/>
              </w:rPr>
              <w:t>non bénéfique sur le plan environnemental (consommation de ressources, pollutions)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69DBCC2A" w:rsidR="00FA1039" w:rsidRPr="00BF04D7" w:rsidRDefault="00BB4D04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29DB10DB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7777777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Préservation</w:t>
            </w:r>
            <w:r w:rsidR="00DF28CB">
              <w:rPr>
                <w:rFonts w:ascii="Times New Roman" w:hAnsi="Times New Roman" w:cs="Times New Roman"/>
                <w:sz w:val="20"/>
              </w:rPr>
              <w:t xml:space="preserve"> des capacités de stockage de 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A4BBE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B4D04">
              <w:rPr>
                <w:rFonts w:ascii="Times New Roman" w:hAnsi="Times New Roman" w:cs="Times New Roman"/>
                <w:color w:val="auto"/>
                <w:sz w:val="20"/>
              </w:rPr>
              <w:t>Neutralité de l’innovation sur le plan des émissions des gaz à effet de serre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30345554" w:rsidR="00FA1039" w:rsidRPr="00BF04D7" w:rsidRDefault="00BB4D04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1FD5CCFC" w:rsidR="00FA1039" w:rsidRPr="00BF04D7" w:rsidRDefault="00BB4D04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</w:tbl>
    <w:p w14:paraId="21ABFC20" w14:textId="77777777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5DF41969" w14:textId="77777777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 pollutions / destructions</w:t>
      </w:r>
      <w:r w:rsidR="00583209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de milieux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77777777" w:rsidR="00B45879" w:rsidRPr="002E6A4B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Les enjeux de pollutions sont forts ou croissants.</w:t>
            </w:r>
          </w:p>
          <w:p w14:paraId="01B19496" w14:textId="77777777" w:rsidR="00B45879" w:rsidRPr="002E6A4B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Gros enjeux dans la filière (ex : pesticides en arboriculture) ou symboliques (ex : maintien d’un système agro-pastoral).</w:t>
            </w:r>
          </w:p>
          <w:p w14:paraId="149DF292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La situation initiale était extrêmement préoccupante.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  <w:p w14:paraId="4F89AF5D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limités à un compartiment ou un mécanisme de pollution/destruction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ponctuels ou faibles 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24FCED9E" w:rsidR="00B45879" w:rsidRPr="008173C7" w:rsidRDefault="002E6A4B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103A6148" w14:textId="77777777" w:rsidR="00B45879" w:rsidRPr="00CE3213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77777777" w:rsidR="00B45879" w:rsidRPr="002E6A4B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 xml:space="preserve">La solution </w:t>
            </w:r>
            <w:r w:rsidR="007E44D1" w:rsidRPr="002E6A4B">
              <w:rPr>
                <w:rFonts w:ascii="Times New Roman" w:hAnsi="Times New Roman" w:cs="Times New Roman"/>
                <w:color w:val="auto"/>
                <w:sz w:val="20"/>
              </w:rPr>
              <w:t>dépollue efficacement des écosystèmes.</w:t>
            </w:r>
          </w:p>
          <w:p w14:paraId="25F3A76C" w14:textId="77777777" w:rsidR="00B45879" w:rsidRPr="002E6A4B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Thème de recherche peu fréquent.</w:t>
            </w:r>
          </w:p>
          <w:p w14:paraId="0F6A9D73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Ex : unique alternative sans résidus aux traitements chimiques d’un problème phytosanitaire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7096EC0A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proposée supprime tout rejet ponctuel ou diffus dans l’environnement </w:t>
            </w:r>
          </w:p>
          <w:p w14:paraId="59AA0BCF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</w:t>
            </w:r>
            <w:proofErr w:type="spellStart"/>
            <w:r w:rsidRPr="003F7E37">
              <w:rPr>
                <w:rFonts w:ascii="Times New Roman" w:hAnsi="Times New Roman" w:cs="Times New Roman"/>
                <w:sz w:val="20"/>
              </w:rPr>
              <w:t>vàv</w:t>
            </w:r>
            <w:proofErr w:type="spellEnd"/>
            <w:r w:rsidRPr="003F7E37">
              <w:rPr>
                <w:rFonts w:ascii="Times New Roman" w:hAnsi="Times New Roman" w:cs="Times New Roman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77777777" w:rsidR="00B45879" w:rsidRPr="003F7E37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2706E5C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L’innocuité ou la biodégradabilité de</w:t>
            </w:r>
            <w:r w:rsidR="004758EB">
              <w:rPr>
                <w:rFonts w:ascii="Times New Roman" w:hAnsi="Times New Roman" w:cs="Times New Roman"/>
                <w:sz w:val="20"/>
              </w:rPr>
              <w:t xml:space="preserve"> la solution reste à expliciter ou </w:t>
            </w:r>
            <w:r w:rsidRPr="003F7E37">
              <w:rPr>
                <w:rFonts w:ascii="Times New Roman" w:hAnsi="Times New Roman" w:cs="Times New Roman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A9B0EC" w14:textId="77777777" w:rsidR="00B45879" w:rsidRPr="003F7E37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Solution d’arbitrage entre pollution et surexploitation des ressources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16349A05" w:rsidR="00B45879" w:rsidRPr="008173C7" w:rsidRDefault="002E6A4B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 w:rsidR="00B6360C"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30A431A7" w14:textId="7ED04401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intègre différents enjeux de pollution</w:t>
            </w:r>
            <w:r w:rsidR="00F933EC">
              <w:rPr>
                <w:rFonts w:ascii="Times New Roman" w:hAnsi="Times New Roman" w:cs="Times New Roman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2E6A4B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La solution a été significativement adoptée à une échelle pertinente pour la gestion des pollutions</w:t>
            </w:r>
            <w:r w:rsidR="001557E6" w:rsidRPr="002E6A4B">
              <w:rPr>
                <w:rFonts w:ascii="Times New Roman" w:hAnsi="Times New Roman" w:cs="Times New Roman"/>
                <w:color w:val="auto"/>
                <w:sz w:val="20"/>
              </w:rPr>
              <w:t>/destructions</w:t>
            </w: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0AC7F01E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La solution n’induit pas d’effets négatifs au-delà de ce périmètre.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536D8A" w14:textId="77777777" w:rsidR="00B45879" w:rsidRPr="003F7E37" w:rsidRDefault="00B45879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</w:t>
            </w:r>
            <w:r w:rsidR="00A7271F">
              <w:rPr>
                <w:rFonts w:ascii="Times New Roman" w:hAnsi="Times New Roman" w:cs="Times New Roman"/>
                <w:sz w:val="20"/>
              </w:rPr>
              <w:t xml:space="preserve">lution intègre partiellement les </w:t>
            </w:r>
            <w:r w:rsidRPr="003F7E37">
              <w:rPr>
                <w:rFonts w:ascii="Times New Roman" w:hAnsi="Times New Roman" w:cs="Times New Roman"/>
                <w:sz w:val="20"/>
              </w:rPr>
              <w:t>enjeux de réduction des pollutions</w:t>
            </w:r>
            <w:r w:rsidR="00A7271F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sur son périmètre géographique d’influence</w:t>
            </w:r>
            <w:r w:rsidR="00A7271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29E1B48" w14:textId="77777777" w:rsidR="00B45879" w:rsidRPr="003F7E37" w:rsidRDefault="002C0E45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monographie per</w:t>
            </w:r>
            <w:r w:rsidR="00A7271F">
              <w:rPr>
                <w:rFonts w:ascii="Times New Roman" w:hAnsi="Times New Roman" w:cs="Times New Roman"/>
                <w:sz w:val="20"/>
              </w:rPr>
              <w:t>tinente en termes de pollutions/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destructions </w:t>
            </w:r>
            <w:r>
              <w:rPr>
                <w:rFonts w:ascii="Times New Roman" w:hAnsi="Times New Roman" w:cs="Times New Roman"/>
                <w:sz w:val="20"/>
              </w:rPr>
              <w:t xml:space="preserve">mais la monographie est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13B791CB" w:rsidR="00B45879" w:rsidRPr="008173C7" w:rsidRDefault="002E6A4B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Réhabilitation complète des sites 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564C6" w14:textId="24807F0D" w:rsidR="00B45879" w:rsidRPr="003F7E37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Restauration de certaines fonctions du milieu</w:t>
            </w:r>
            <w:r w:rsidR="00F65BC9">
              <w:rPr>
                <w:rFonts w:ascii="Times New Roman" w:hAnsi="Times New Roman" w:cs="Times New Roman"/>
                <w:sz w:val="20"/>
              </w:rPr>
              <w:t xml:space="preserve"> (perméabilisation…).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37AC71" w14:textId="77777777" w:rsidR="00B45879" w:rsidRPr="003F7E37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2E6A4B">
              <w:rPr>
                <w:rFonts w:ascii="Times New Roman" w:hAnsi="Times New Roman" w:cs="Times New Roman"/>
                <w:color w:val="auto"/>
                <w:sz w:val="20"/>
              </w:rPr>
              <w:t>Diminution de la pollut</w:t>
            </w:r>
            <w:r w:rsidR="00F65BC9" w:rsidRPr="002E6A4B">
              <w:rPr>
                <w:rFonts w:ascii="Times New Roman" w:hAnsi="Times New Roman" w:cs="Times New Roman"/>
                <w:color w:val="auto"/>
                <w:sz w:val="20"/>
              </w:rPr>
              <w:t>ion des milieux (eau, sol, air).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77777777" w:rsidR="00B45879" w:rsidRPr="003F7E37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Innovation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neutre sur le plan de la pollution des milieux</w:t>
            </w:r>
            <w:r w:rsidR="00F65BC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7A5A90A0" w:rsidR="00B45879" w:rsidRPr="00CE3213" w:rsidRDefault="002E6A4B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4F4C2A13" w:rsidR="00B45879" w:rsidRPr="008173C7" w:rsidRDefault="002E6A4B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45879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65E2F327" w14:textId="77777777" w:rsidR="00B32A42" w:rsidRDefault="00B32A42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E97091E" w14:textId="77777777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01A45C50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lastRenderedPageBreak/>
        <w:t>Dimension consommation de ressources naturelles (eau, sol, énergie…)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040C8B1C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cruciaux de consommation de ressources</w:t>
            </w:r>
            <w:ins w:id="7" w:author="Laurence Colinet" w:date="2017-10-18T15:28:00Z">
              <w:r w:rsidR="009074FB">
                <w:rPr>
                  <w:rFonts w:ascii="Times New Roman" w:hAnsi="Times New Roman" w:cs="Times New Roman"/>
                  <w:sz w:val="20"/>
                </w:rPr>
                <w:t>,</w:t>
              </w:r>
            </w:ins>
            <w:r w:rsidRPr="00A66099">
              <w:rPr>
                <w:rFonts w:ascii="Times New Roman" w:hAnsi="Times New Roman" w:cs="Times New Roman"/>
                <w:sz w:val="20"/>
              </w:rPr>
              <w:t xml:space="preserve"> non renouvelables</w:t>
            </w:r>
            <w:r w:rsidR="001D515B" w:rsidRPr="00047937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  <w:r w:rsidRPr="00047937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2ED66858" w14:textId="77777777" w:rsidR="009E3391" w:rsidRPr="00A66099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Gros enjeux dans la filière (ex : engrais minéraux) ou symbolique (</w:t>
            </w:r>
            <w:proofErr w:type="gramStart"/>
            <w:r w:rsidRPr="00A66099">
              <w:rPr>
                <w:rFonts w:ascii="Times New Roman" w:hAnsi="Times New Roman" w:cs="Times New Roman"/>
                <w:sz w:val="20"/>
              </w:rPr>
              <w:t>ex  déforestation</w:t>
            </w:r>
            <w:proofErr w:type="gramEnd"/>
            <w:r w:rsidRPr="00A66099">
              <w:rPr>
                <w:rFonts w:ascii="Times New Roman" w:hAnsi="Times New Roman" w:cs="Times New Roman"/>
                <w:sz w:val="20"/>
              </w:rPr>
              <w:t xml:space="preserve">). </w:t>
            </w:r>
          </w:p>
          <w:p w14:paraId="77B27F6A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L’enjeu </w:t>
            </w:r>
            <w:r w:rsidR="002B27E6">
              <w:rPr>
                <w:rFonts w:ascii="Times New Roman" w:hAnsi="Times New Roman" w:cs="Times New Roman"/>
                <w:sz w:val="20"/>
              </w:rPr>
              <w:t xml:space="preserve">des ressources </w:t>
            </w:r>
            <w:r w:rsidRPr="00A66099">
              <w:rPr>
                <w:rFonts w:ascii="Times New Roman" w:hAnsi="Times New Roman" w:cs="Times New Roman"/>
                <w:sz w:val="20"/>
              </w:rPr>
              <w:t>est fort ou croissant (ex : fertilité des sols, production alimentaire, consommation d’énergie)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15CF00C5" w14:textId="77777777" w:rsidR="009E3391" w:rsidRPr="00A66099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576F05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576F05">
              <w:rPr>
                <w:rFonts w:ascii="Times New Roman" w:hAnsi="Times New Roman" w:cs="Times New Roman"/>
                <w:color w:val="auto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76F05">
              <w:rPr>
                <w:rFonts w:ascii="Times New Roman" w:hAnsi="Times New Roman" w:cs="Times New Roman"/>
                <w:color w:val="auto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606BFEBA" w:rsidR="009E3391" w:rsidRPr="008173C7" w:rsidRDefault="00576F05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Système couplant la réduction de l’utilisation de ressources et l’utilisation intégrée des ressources disponibles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4617AAB9" w14:textId="77777777" w:rsidR="009E3391" w:rsidRPr="00A66099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de consommation de ressources non renouvelables, mais l’optimisation de la </w:t>
            </w:r>
            <w:r w:rsidR="00073790">
              <w:rPr>
                <w:rFonts w:ascii="Times New Roman" w:hAnsi="Times New Roman" w:cs="Times New Roman"/>
                <w:sz w:val="20"/>
              </w:rPr>
              <w:t>consommation d</w:t>
            </w:r>
            <w:r w:rsidRPr="00A66099">
              <w:rPr>
                <w:rFonts w:ascii="Times New Roman" w:hAnsi="Times New Roman" w:cs="Times New Roman"/>
                <w:sz w:val="20"/>
              </w:rPr>
              <w:t>es ressources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5CF8B0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Pas de solutions proposées: arbitrage entre les ressources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effet rebond sur la consommation d’autres ressources 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77777777" w:rsidR="009E3391" w:rsidRPr="008173C7" w:rsidRDefault="009E3391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C0BD0D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intègre différents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solution a été significativement adoptée à une échelle pertinente pour la gestion des </w:t>
            </w:r>
            <w:r w:rsidR="00AB72F2">
              <w:rPr>
                <w:rFonts w:ascii="Times New Roman" w:hAnsi="Times New Roman" w:cs="Times New Roman"/>
                <w:sz w:val="20"/>
              </w:rPr>
              <w:t>ressources.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AB72F2">
              <w:rPr>
                <w:rFonts w:ascii="Times New Roman" w:hAnsi="Times New Roman" w:cs="Times New Roman"/>
                <w:sz w:val="20"/>
              </w:rPr>
              <w:t>délétères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au-delà de ce périmètre, notamment par un de report de consommation de ressources à l’échelle mondiale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543B2C" w14:textId="4C58E017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77777777" w:rsidR="009E3391" w:rsidRPr="008173C7" w:rsidRDefault="009E3391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stock de ressources naturelles ré</w:t>
            </w:r>
            <w:r w:rsidR="0045681B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augmente.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significativement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C8C23B1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Gestion plus durable des ressources naturelles, mais des ressources toujours déclinantes.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576F05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576F05">
              <w:rPr>
                <w:rFonts w:ascii="Times New Roman" w:hAnsi="Times New Roman" w:cs="Times New Roman"/>
                <w:color w:val="auto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B6C219" w14:textId="77777777" w:rsidR="009E3391" w:rsidRPr="00A66099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Innovation neutre du point de vue de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2A180A5A" w:rsidR="009E3391" w:rsidRPr="00CE3213" w:rsidRDefault="00576F05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77777777" w:rsidR="009E3391" w:rsidRPr="008173C7" w:rsidRDefault="009E3391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Min/4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7751DDEF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1ABBFF5B" w14:textId="6706183F" w:rsidR="00576F05" w:rsidRDefault="00576F05" w:rsidP="00190716">
      <w:pPr>
        <w:pStyle w:val="LO-Normal"/>
        <w:sectPr w:rsidR="00576F05" w:rsidSect="00CE3213">
          <w:headerReference w:type="default" r:id="rId8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  <w:r>
        <w:t>4x5+4x4+2x3</w:t>
      </w:r>
      <w:r w:rsidR="005B3A7B">
        <w:t xml:space="preserve">+ 2+1 divisé par 12. </w:t>
      </w:r>
      <w:r w:rsidR="005B3A7B" w:rsidRPr="005B3A7B">
        <w:rPr>
          <w:color w:val="FF0000"/>
        </w:rPr>
        <w:t>Note de 3,75 arrondi à 4</w:t>
      </w:r>
    </w:p>
    <w:p w14:paraId="5B0BC70C" w14:textId="77777777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lastRenderedPageBreak/>
        <w:t>Résumé du barème « environnement »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05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2648"/>
        <w:gridCol w:w="5146"/>
      </w:tblGrid>
      <w:tr w:rsidR="00BF6958" w14:paraId="61414202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4538B5" w14:paraId="65F7E2DD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27D6" w14:textId="46405740" w:rsidR="004538B5" w:rsidRP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A55" w14:textId="77777777" w:rsidR="004538B5" w:rsidRPr="00484D87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2D1F9BC3" w14:textId="77777777" w:rsidR="004538B5" w:rsidRPr="00484D87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30A75A1D" w14:textId="77777777" w:rsidR="004538B5" w:rsidRPr="00484D87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1F38CEF2" w14:textId="77777777" w:rsidR="004538B5" w:rsidRPr="00484D87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6167ED88" w14:textId="77777777" w:rsidR="004538B5" w:rsidRPr="00484D87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6B106F84" w14:textId="77777777" w:rsidR="004538B5" w:rsidRPr="00484D87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093177B" w14:textId="77777777" w:rsidR="004538B5" w:rsidRPr="00484D87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22670A03" w14:textId="55F8C58A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4538B5" w14:paraId="07EC1F98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77777777" w:rsidR="004538B5" w:rsidRPr="00484D87" w:rsidRDefault="004538B5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AD7C32B" w14:textId="77777777" w:rsidR="004538B5" w:rsidRPr="00484D87" w:rsidRDefault="004538B5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3D8DE738" w14:textId="6266FAD2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4538B5" w14:paraId="0AC3304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95C" w14:textId="77777777" w:rsidR="004538B5" w:rsidRPr="00831239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73AD5CA3" w14:textId="77777777" w:rsidR="004538B5" w:rsidRPr="00831239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68366B67" w14:textId="5CC7E0D5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4538B5" w14:paraId="2335E07B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Pour chaque sous-dimension :</w:t>
            </w:r>
          </w:p>
          <w:p w14:paraId="4DE08BEB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A64A185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41953B6A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4C932A7F" w14:textId="15153205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4538B5" w:rsidRPr="001E625B" w:rsidRDefault="004538B5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A16" w14:textId="77777777" w:rsidR="004538B5" w:rsidRDefault="004538B5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2C6EDF7A" w14:textId="77777777" w:rsidR="004538B5" w:rsidRPr="00D472FD" w:rsidRDefault="004538B5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4800ADC" w14:textId="77777777" w:rsidR="004538B5" w:rsidRPr="00D472FD" w:rsidRDefault="004538B5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F2D74F6" w14:textId="77777777" w:rsidR="004538B5" w:rsidRPr="00D472FD" w:rsidRDefault="004538B5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D5078C4" w14:textId="7DECCF70" w:rsidR="004538B5" w:rsidRPr="00831239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4538B5" w14:paraId="07F9DE7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9BB" w14:textId="77777777" w:rsidR="004538B5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F39BAB" w14:textId="77777777" w:rsidR="004538B5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11A7F86E" w14:textId="77777777" w:rsidR="004538B5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F570223" w14:textId="73F25512" w:rsidR="004538B5" w:rsidRPr="00831239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4538B5" w14:paraId="3D24ABD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BEA" w14:textId="77777777" w:rsidR="004538B5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5B4925B1" w14:textId="77777777" w:rsidR="004538B5" w:rsidRPr="006D10C5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037CE4B" w14:textId="77777777" w:rsidR="004538B5" w:rsidRPr="006D10C5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6BF550AB" w14:textId="17F1E8AB" w:rsidR="004538B5" w:rsidRPr="00831239" w:rsidRDefault="004538B5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4538B5" w14:paraId="487A0624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C8AA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FC2CBA9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Impacts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10" w14:textId="77777777" w:rsidR="004538B5" w:rsidRPr="00A66AF4" w:rsidRDefault="004538B5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>Ma</w:t>
            </w:r>
            <w:r>
              <w:rPr>
                <w:rFonts w:eastAsia="Calibri" w:cs="Times New Roman"/>
                <w:sz w:val="20"/>
                <w:szCs w:val="20"/>
              </w:rPr>
              <w:t>intien, restauration</w:t>
            </w:r>
          </w:p>
          <w:p w14:paraId="2929ED1C" w14:textId="26CE085F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 xml:space="preserve">Biodiversité fonctionnelle </w:t>
            </w:r>
            <w:r>
              <w:rPr>
                <w:rFonts w:eastAsia="Calibri" w:cs="Times New Roman"/>
                <w:sz w:val="20"/>
                <w:szCs w:val="20"/>
              </w:rPr>
              <w:t>et structurale</w:t>
            </w:r>
            <w:r w:rsidRPr="00A66AF4">
              <w:rPr>
                <w:rFonts w:eastAsia="Calibri" w:cs="Times New Roman"/>
                <w:sz w:val="20"/>
                <w:szCs w:val="20"/>
              </w:rPr>
              <w:t>&gt; protégée &gt; domestique</w:t>
            </w:r>
          </w:p>
        </w:tc>
      </w:tr>
      <w:tr w:rsidR="004538B5" w14:paraId="74DF3E68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1CB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4C3" w14:textId="18614F0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</w:t>
            </w:r>
            <w:r>
              <w:rPr>
                <w:rFonts w:asciiTheme="minorHAnsi" w:eastAsiaTheme="minorHAnsi" w:hAnsiTheme="minorHAnsi"/>
                <w:sz w:val="20"/>
                <w:szCs w:val="20"/>
              </w:rPr>
              <w:t>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D6A6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des émissions de GES</w:t>
            </w:r>
          </w:p>
          <w:p w14:paraId="104DFA1F" w14:textId="67A7CDF6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du stockage/séquestration de C</w:t>
            </w:r>
          </w:p>
          <w:p w14:paraId="3AE4C17A" w14:textId="0B48864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Ampleur : absolue (mondiale) ou relative aux émissions/stockage du périmètre d’application de la solution</w:t>
            </w:r>
          </w:p>
        </w:tc>
      </w:tr>
      <w:tr w:rsidR="004538B5" w14:paraId="04D85477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731" w14:textId="1A812652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88F" w14:textId="4F7F72C8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>Pollutions / 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D950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Réhabilitation partielle ou complète de sites pollués ou détruits</w:t>
            </w:r>
          </w:p>
          <w:p w14:paraId="2D9237A1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Prévention de pollutions/destructions</w:t>
            </w:r>
          </w:p>
          <w:p w14:paraId="2FDB22F1" w14:textId="3311B2A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4538B5" w14:paraId="6629E035" w14:textId="77777777" w:rsidTr="00545E6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4538B5" w:rsidRPr="001E625B" w:rsidRDefault="004538B5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  <w:tr w:rsidR="00152019" w14:paraId="15969F02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838" w14:textId="77777777" w:rsidR="00152019" w:rsidRDefault="00152019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8085" w14:textId="77777777" w:rsidR="00152019" w:rsidRPr="001E625B" w:rsidRDefault="00152019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1AD" w14:textId="77777777" w:rsidR="00152019" w:rsidRDefault="00152019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291D98EC" w14:textId="4E5EBC15" w:rsidR="0057602F" w:rsidRDefault="0057602F" w:rsidP="00CE032A">
      <w:pPr>
        <w:pStyle w:val="LO-Normal"/>
        <w:jc w:val="both"/>
      </w:pPr>
    </w:p>
    <w:p w14:paraId="23625FDA" w14:textId="1003E918" w:rsidR="00152019" w:rsidRDefault="00152019" w:rsidP="00CE032A">
      <w:pPr>
        <w:pStyle w:val="LO-Normal"/>
        <w:jc w:val="both"/>
      </w:pPr>
    </w:p>
    <w:p w14:paraId="0111E85B" w14:textId="270BAC19" w:rsidR="00152019" w:rsidRDefault="00152019" w:rsidP="00CE032A">
      <w:pPr>
        <w:pStyle w:val="LO-Normal"/>
        <w:jc w:val="both"/>
      </w:pPr>
    </w:p>
    <w:p w14:paraId="6A2A9FA9" w14:textId="2845EEBF" w:rsidR="00152019" w:rsidRDefault="0067059F" w:rsidP="00152019">
      <w:pPr>
        <w:pStyle w:val="LO-Normal"/>
        <w:ind w:firstLine="708"/>
        <w:jc w:val="both"/>
        <w:rPr>
          <w:b/>
          <w:u w:val="single"/>
        </w:rPr>
      </w:pPr>
      <w:r>
        <w:rPr>
          <w:b/>
          <w:u w:val="single"/>
        </w:rPr>
        <w:t>Tableau de notation</w:t>
      </w:r>
      <w:r w:rsidR="00152019" w:rsidRPr="00F951BF">
        <w:rPr>
          <w:b/>
          <w:u w:val="single"/>
        </w:rPr>
        <w:t> »</w:t>
      </w:r>
    </w:p>
    <w:p w14:paraId="003C0AD6" w14:textId="77777777" w:rsidR="00152019" w:rsidRPr="00F951BF" w:rsidRDefault="00152019" w:rsidP="00152019">
      <w:pPr>
        <w:pStyle w:val="LO-Normal"/>
        <w:ind w:firstLine="708"/>
        <w:jc w:val="both"/>
        <w:rPr>
          <w:b/>
          <w:u w:val="single"/>
        </w:rPr>
      </w:pPr>
    </w:p>
    <w:tbl>
      <w:tblPr>
        <w:tblW w:w="103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756"/>
        <w:gridCol w:w="4911"/>
      </w:tblGrid>
      <w:tr w:rsidR="00152019" w14:paraId="679D6AE0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7190" w14:textId="77777777" w:rsidR="00152019" w:rsidRDefault="00152019" w:rsidP="00576F0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4F2C" w14:textId="77777777" w:rsidR="00152019" w:rsidRDefault="00152019" w:rsidP="00576F0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20" w14:textId="77777777" w:rsidR="00152019" w:rsidRDefault="00152019" w:rsidP="00576F0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152019" w14:paraId="14A4C648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A04E0" w14:textId="77777777" w:rsidR="00152019" w:rsidRPr="004538B5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7D7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3B00" w14:textId="77777777" w:rsidR="00152019" w:rsidRPr="00484D87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4E485C2C" w14:textId="77777777" w:rsidR="00152019" w:rsidRPr="00484D87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4904D069" w14:textId="77777777" w:rsidR="00152019" w:rsidRPr="00484D87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58BC3079" w14:textId="77777777" w:rsidR="00152019" w:rsidRPr="00484D87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469C741D" w14:textId="77777777" w:rsidR="00152019" w:rsidRPr="00484D87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7B1F546C" w14:textId="77777777" w:rsidR="00152019" w:rsidRPr="00484D87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BF6B5E8" w14:textId="77777777" w:rsidR="00152019" w:rsidRPr="00484D87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42AD7D17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152019" w14:paraId="1C967D5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7735A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A35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3D0" w14:textId="77777777" w:rsidR="00152019" w:rsidRPr="00484D87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6332AA7" w14:textId="77777777" w:rsidR="00152019" w:rsidRPr="00484D87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43F802F6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152019" w14:paraId="2229BF72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7AF9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92C7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A7C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699B57BE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078205EB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152019" w14:paraId="21AE1220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3F4C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09631A02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9E97892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B92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D9CC468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F997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47A7F611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1197BD59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0547CAA4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E3597BF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590B4DA1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6EC2FEE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A1A09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EE3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F94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34F88702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3D603430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EBEF4D3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09F2D80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7287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F10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9D7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60EF5EB3" w14:textId="77777777" w:rsidR="00152019" w:rsidRPr="006D10C5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5A10F1CF" w14:textId="77777777" w:rsidR="00152019" w:rsidRPr="006D10C5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57198AE8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03ADF4D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DAE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B56" w14:textId="77777777" w:rsidR="00152019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4E4" w14:textId="77777777" w:rsidR="00152019" w:rsidRPr="009B2893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Maintien, restauration</w:t>
            </w:r>
          </w:p>
          <w:p w14:paraId="289BFFB8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Biodiversité fonctionnelle et structurale&gt; protégée &gt; domestique</w:t>
            </w:r>
          </w:p>
        </w:tc>
      </w:tr>
      <w:tr w:rsidR="00152019" w14:paraId="48A19B7A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8B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232BFB6C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6959196D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5779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1F56D82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55E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2EAECDCF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031A3CB2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20971883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5F9414A2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EE880CA" w14:textId="77777777" w:rsidR="00152019" w:rsidRPr="00A66AF4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4A65E54C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65D8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F719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5A6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03900AA8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7F59158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2D5AD4B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2FD8CE2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04A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BE5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Echelles concernées par la </w:t>
            </w: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lastRenderedPageBreak/>
              <w:t>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ED4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</w:t>
            </w:r>
            <w:r>
              <w:rPr>
                <w:rFonts w:cs="Times New Roman"/>
                <w:sz w:val="20"/>
                <w:szCs w:val="20"/>
              </w:rPr>
              <w:lastRenderedPageBreak/>
              <w:t>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446D0586" w14:textId="77777777" w:rsidR="00152019" w:rsidRPr="006D10C5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579BEEC" w14:textId="77777777" w:rsidR="00152019" w:rsidRPr="006D10C5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4A9E2406" w14:textId="77777777" w:rsidR="00152019" w:rsidRPr="00A66AF4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268A40B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5F94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254" w14:textId="77777777" w:rsidR="00152019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7E2" w14:textId="77777777" w:rsidR="00152019" w:rsidRPr="009B2893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Baisse des émissions de GES</w:t>
            </w:r>
          </w:p>
          <w:p w14:paraId="63C5CAFF" w14:textId="77777777" w:rsidR="00152019" w:rsidRPr="009B2893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Augmentation du stockage/séquestration de C</w:t>
            </w:r>
          </w:p>
          <w:p w14:paraId="360986EF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Ampleur : absolue (mondiale) ou relative aux émissions/stockage du périmètre d’application de la solution</w:t>
            </w:r>
          </w:p>
        </w:tc>
      </w:tr>
      <w:tr w:rsidR="00152019" w:rsidRPr="00831239" w14:paraId="194E9E2C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06CD1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5CBB4F56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860A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225E168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1F5" w14:textId="6B648243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5AD6B808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7A5EF7A0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84EA478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6C08666F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45C9025E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BC8C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A67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387D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DA900A8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778B006C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A9C35CF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271366C1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A484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A06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9B81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3ADE56BE" w14:textId="77777777" w:rsidR="00152019" w:rsidRPr="006D10C5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7EB2774F" w14:textId="77777777" w:rsidR="00152019" w:rsidRPr="006D10C5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1F980C0F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6DC0DE6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C2A5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0730" w14:textId="77777777" w:rsidR="00152019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EB5" w14:textId="77777777" w:rsidR="00152019" w:rsidRPr="00742E05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Réhabilitation partielle ou complète de sites pollués ou détruits</w:t>
            </w:r>
          </w:p>
          <w:p w14:paraId="13C4A088" w14:textId="77777777" w:rsidR="00152019" w:rsidRPr="00742E05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Prévention de pollutions/destructions</w:t>
            </w:r>
          </w:p>
          <w:p w14:paraId="794F2EBC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152019" w:rsidRPr="00831239" w14:paraId="4C44A3F3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014A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377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26034CD2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95DB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5D5CB59E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48B05E0B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1149833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7E1FABF3" w14:textId="77777777" w:rsidR="00152019" w:rsidRPr="00D472FD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201477CD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5CA6683C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28F20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7D09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E3C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A4AC7B7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1DC6AF5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40000AAD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1A2ABD9F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9BA62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3B7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E5E6" w14:textId="77777777" w:rsidR="0015201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7E8C6A0A" w14:textId="77777777" w:rsidR="00152019" w:rsidRPr="006D10C5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6BCCF864" w14:textId="77777777" w:rsidR="00152019" w:rsidRPr="006D10C5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316210C9" w14:textId="77777777" w:rsidR="00152019" w:rsidRPr="00831239" w:rsidRDefault="00152019" w:rsidP="00576F0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10159710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4FD" w14:textId="77777777" w:rsidR="00152019" w:rsidRDefault="00152019" w:rsidP="00576F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A203" w14:textId="77777777" w:rsidR="00152019" w:rsidRPr="001E625B" w:rsidRDefault="00152019" w:rsidP="00576F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098F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7B577CD4" w14:textId="77777777" w:rsidR="00152019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665CC59A" w14:textId="77777777" w:rsidR="00152019" w:rsidRPr="00A66AF4" w:rsidRDefault="00152019" w:rsidP="00576F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naturelles</w:t>
            </w:r>
          </w:p>
        </w:tc>
      </w:tr>
    </w:tbl>
    <w:p w14:paraId="27510CCB" w14:textId="77777777" w:rsidR="00152019" w:rsidRPr="00CE3213" w:rsidRDefault="00152019" w:rsidP="00152019">
      <w:pPr>
        <w:pStyle w:val="LO-Normal"/>
        <w:jc w:val="both"/>
      </w:pPr>
    </w:p>
    <w:p w14:paraId="05D6080A" w14:textId="77777777" w:rsidR="00152019" w:rsidRPr="00CE3213" w:rsidRDefault="00152019" w:rsidP="00CE032A">
      <w:pPr>
        <w:pStyle w:val="LO-Normal"/>
        <w:jc w:val="both"/>
      </w:pPr>
    </w:p>
    <w:sectPr w:rsidR="00152019" w:rsidRPr="00CE3213" w:rsidSect="00545E61">
      <w:pgSz w:w="11906" w:h="16838"/>
      <w:pgMar w:top="284" w:right="340" w:bottom="720" w:left="28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576F05" w:rsidRDefault="00576F05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576F05" w:rsidRDefault="00576F05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576F05" w:rsidRDefault="00576F05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576F05" w:rsidRDefault="00576F05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57D84B80" w:rsidR="00576F05" w:rsidRDefault="00576F05">
    <w:pPr>
      <w:pStyle w:val="En-tte"/>
    </w:pPr>
    <w:r>
      <w:t>19.10.2017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3335C"/>
    <w:rsid w:val="00047937"/>
    <w:rsid w:val="00073790"/>
    <w:rsid w:val="000A6893"/>
    <w:rsid w:val="000D0BB4"/>
    <w:rsid w:val="000D408F"/>
    <w:rsid w:val="000E06A1"/>
    <w:rsid w:val="000E54DA"/>
    <w:rsid w:val="0011716B"/>
    <w:rsid w:val="001330FD"/>
    <w:rsid w:val="00152019"/>
    <w:rsid w:val="001557E6"/>
    <w:rsid w:val="00183C49"/>
    <w:rsid w:val="00190716"/>
    <w:rsid w:val="001D515B"/>
    <w:rsid w:val="001E0066"/>
    <w:rsid w:val="001E625B"/>
    <w:rsid w:val="0022548B"/>
    <w:rsid w:val="0023388E"/>
    <w:rsid w:val="002615D2"/>
    <w:rsid w:val="0028313B"/>
    <w:rsid w:val="00295522"/>
    <w:rsid w:val="002A3ACE"/>
    <w:rsid w:val="002A6E37"/>
    <w:rsid w:val="002B27E6"/>
    <w:rsid w:val="002C0E45"/>
    <w:rsid w:val="002C3829"/>
    <w:rsid w:val="002C431E"/>
    <w:rsid w:val="002E6A4B"/>
    <w:rsid w:val="00324F87"/>
    <w:rsid w:val="003277B7"/>
    <w:rsid w:val="00340F33"/>
    <w:rsid w:val="0035596E"/>
    <w:rsid w:val="00365C2F"/>
    <w:rsid w:val="00370748"/>
    <w:rsid w:val="00376085"/>
    <w:rsid w:val="003B63C1"/>
    <w:rsid w:val="003D4286"/>
    <w:rsid w:val="003E0248"/>
    <w:rsid w:val="003F2483"/>
    <w:rsid w:val="003F7E37"/>
    <w:rsid w:val="0042233C"/>
    <w:rsid w:val="004538B5"/>
    <w:rsid w:val="0045681B"/>
    <w:rsid w:val="00460F77"/>
    <w:rsid w:val="00465A4D"/>
    <w:rsid w:val="00466D8D"/>
    <w:rsid w:val="004758EB"/>
    <w:rsid w:val="00484D87"/>
    <w:rsid w:val="004D0F9E"/>
    <w:rsid w:val="004D4F91"/>
    <w:rsid w:val="004D76B8"/>
    <w:rsid w:val="00511C37"/>
    <w:rsid w:val="00537B98"/>
    <w:rsid w:val="00545E61"/>
    <w:rsid w:val="0057602F"/>
    <w:rsid w:val="00576F05"/>
    <w:rsid w:val="00580623"/>
    <w:rsid w:val="00580F89"/>
    <w:rsid w:val="00583209"/>
    <w:rsid w:val="00584D6E"/>
    <w:rsid w:val="005B3A7B"/>
    <w:rsid w:val="005E43F9"/>
    <w:rsid w:val="00607EF9"/>
    <w:rsid w:val="00614F64"/>
    <w:rsid w:val="00654EC3"/>
    <w:rsid w:val="0067059F"/>
    <w:rsid w:val="00684F2E"/>
    <w:rsid w:val="006A7813"/>
    <w:rsid w:val="006D10C5"/>
    <w:rsid w:val="007049CB"/>
    <w:rsid w:val="00733880"/>
    <w:rsid w:val="007740EB"/>
    <w:rsid w:val="007B6F68"/>
    <w:rsid w:val="007D16F7"/>
    <w:rsid w:val="007D3E3C"/>
    <w:rsid w:val="007E44D1"/>
    <w:rsid w:val="008067E0"/>
    <w:rsid w:val="00831239"/>
    <w:rsid w:val="00832B09"/>
    <w:rsid w:val="00834583"/>
    <w:rsid w:val="0086003B"/>
    <w:rsid w:val="008A0664"/>
    <w:rsid w:val="008B4286"/>
    <w:rsid w:val="008F726B"/>
    <w:rsid w:val="009074FB"/>
    <w:rsid w:val="00923953"/>
    <w:rsid w:val="00930213"/>
    <w:rsid w:val="00932CD4"/>
    <w:rsid w:val="00950DB4"/>
    <w:rsid w:val="009750B5"/>
    <w:rsid w:val="009968D5"/>
    <w:rsid w:val="009E2DA1"/>
    <w:rsid w:val="009E3391"/>
    <w:rsid w:val="009E6E27"/>
    <w:rsid w:val="00A0183B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4B1A"/>
    <w:rsid w:val="00B32A42"/>
    <w:rsid w:val="00B34FEC"/>
    <w:rsid w:val="00B45879"/>
    <w:rsid w:val="00B6360C"/>
    <w:rsid w:val="00B63D55"/>
    <w:rsid w:val="00B81BD2"/>
    <w:rsid w:val="00B91CF3"/>
    <w:rsid w:val="00BB1CCF"/>
    <w:rsid w:val="00BB4D04"/>
    <w:rsid w:val="00BC16B5"/>
    <w:rsid w:val="00BC20B0"/>
    <w:rsid w:val="00BF04D7"/>
    <w:rsid w:val="00BF17FA"/>
    <w:rsid w:val="00BF6958"/>
    <w:rsid w:val="00C4402A"/>
    <w:rsid w:val="00C51683"/>
    <w:rsid w:val="00C655FD"/>
    <w:rsid w:val="00CB1E3E"/>
    <w:rsid w:val="00CD7BDD"/>
    <w:rsid w:val="00CE032A"/>
    <w:rsid w:val="00CE3213"/>
    <w:rsid w:val="00CF1B72"/>
    <w:rsid w:val="00D10255"/>
    <w:rsid w:val="00D472FD"/>
    <w:rsid w:val="00D519BA"/>
    <w:rsid w:val="00D77161"/>
    <w:rsid w:val="00DF28CB"/>
    <w:rsid w:val="00E01E22"/>
    <w:rsid w:val="00E0354C"/>
    <w:rsid w:val="00E224C5"/>
    <w:rsid w:val="00E345C9"/>
    <w:rsid w:val="00E80FCC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CAF8C-4722-416A-B218-88E9A2DE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4050</Words>
  <Characters>22275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7</cp:revision>
  <cp:lastPrinted>2018-01-25T13:01:00Z</cp:lastPrinted>
  <dcterms:created xsi:type="dcterms:W3CDTF">2018-01-02T16:23:00Z</dcterms:created>
  <dcterms:modified xsi:type="dcterms:W3CDTF">2018-01-25T13:01:00Z</dcterms:modified>
</cp:coreProperties>
</file>