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05BD76FB" w:rsidR="00FA2587" w:rsidRPr="0003335C" w:rsidRDefault="00CD0446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Notation-amendement-</w:t>
      </w:r>
      <w:proofErr w:type="spellStart"/>
      <w:r>
        <w:rPr>
          <w:rFonts w:ascii="Times New Roman" w:hAnsi="Times New Roman" w:cs="Times New Roman"/>
          <w:b/>
          <w:sz w:val="30"/>
          <w:szCs w:val="30"/>
          <w:u w:val="single"/>
        </w:rPr>
        <w:t>calc</w:t>
      </w:r>
      <w:proofErr w:type="spellEnd"/>
      <w:r>
        <w:rPr>
          <w:rFonts w:ascii="Times New Roman" w:hAnsi="Times New Roman" w:cs="Times New Roman"/>
          <w:b/>
          <w:sz w:val="30"/>
          <w:szCs w:val="30"/>
          <w:u w:val="single"/>
        </w:rPr>
        <w:t>-</w:t>
      </w:r>
      <w:proofErr w:type="spellStart"/>
      <w:r w:rsidR="00FA2587" w:rsidRPr="0003335C">
        <w:rPr>
          <w:rFonts w:ascii="Times New Roman" w:hAnsi="Times New Roman" w:cs="Times New Roman"/>
          <w:b/>
          <w:sz w:val="30"/>
          <w:szCs w:val="30"/>
          <w:u w:val="single"/>
        </w:rPr>
        <w:t>env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t</w:t>
      </w:r>
      <w:proofErr w:type="spellEnd"/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 xml:space="preserve"> : contribution de la recherche à l’émergence d’une solution systémique </w:t>
      </w:r>
      <w:commentRangeStart w:id="0"/>
      <w:r w:rsidRPr="0003335C">
        <w:rPr>
          <w:rFonts w:ascii="Times New Roman" w:hAnsi="Times New Roman" w:cs="Times New Roman"/>
          <w:sz w:val="22"/>
          <w:szCs w:val="22"/>
        </w:rPr>
        <w:t>durable</w:t>
      </w:r>
      <w:commentRangeEnd w:id="0"/>
      <w:r w:rsidR="00684F2E">
        <w:rPr>
          <w:rStyle w:val="Marquedecommentaire"/>
          <w:rFonts w:asciiTheme="minorHAnsi" w:eastAsiaTheme="minorHAnsi" w:hAnsiTheme="minorHAnsi" w:cstheme="minorBidi"/>
          <w:b w:val="0"/>
          <w:bCs w:val="0"/>
          <w:color w:val="auto"/>
        </w:rPr>
        <w:commentReference w:id="0"/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E78D38C" w14:textId="27DA7B9C" w:rsidR="00CD0446" w:rsidRPr="00CD0446" w:rsidRDefault="00CD0446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CD0446">
              <w:rPr>
                <w:rFonts w:ascii="Times New Roman" w:hAnsi="Times New Roman" w:cs="Times New Roman"/>
                <w:color w:val="auto"/>
                <w:sz w:val="20"/>
              </w:rPr>
              <w:t>NON</w:t>
            </w:r>
          </w:p>
          <w:p w14:paraId="19EC1E4B" w14:textId="3C387D42" w:rsidR="00BB1CCF" w:rsidRPr="00B81BD2" w:rsidRDefault="00CD0446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car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tous les aspects relatifs à la mise en œuvre à large échelle ne sont pas réunis (boite à outils pas complète)</w:t>
            </w:r>
          </w:p>
          <w:p w14:paraId="1252F37F" w14:textId="7E459D3C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proposés ont une validité large et durable</w:t>
            </w:r>
            <w:r w:rsidR="00CD0446">
              <w:rPr>
                <w:rFonts w:ascii="Times New Roman" w:hAnsi="Times New Roman" w:cs="Times New Roman"/>
                <w:sz w:val="20"/>
              </w:rPr>
              <w:t xml:space="preserve"> (OK)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13541739" w14:textId="2ED22F85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</w:t>
            </w:r>
            <w:r w:rsidR="00CD0446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D0446">
              <w:rPr>
                <w:rFonts w:ascii="Times New Roman" w:hAnsi="Times New Roman" w:cs="Times New Roman"/>
                <w:sz w:val="20"/>
              </w:rPr>
              <w:t>( ?</w:t>
            </w:r>
            <w:proofErr w:type="gramEnd"/>
            <w:r w:rsidR="00CD0446">
              <w:rPr>
                <w:rFonts w:ascii="Times New Roman" w:hAnsi="Times New Roman" w:cs="Times New Roman"/>
                <w:sz w:val="20"/>
              </w:rPr>
              <w:t>)</w:t>
            </w:r>
            <w:r w:rsidRPr="00B81BD2">
              <w:rPr>
                <w:rFonts w:ascii="Times New Roman" w:hAnsi="Times New Roman" w:cs="Times New Roman"/>
                <w:sz w:val="20"/>
              </w:rPr>
              <w:t>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4F512083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  <w:r w:rsidR="00CD0446">
              <w:rPr>
                <w:rStyle w:val="Policepardfaut1"/>
                <w:rFonts w:ascii="Times New Roman" w:hAnsi="Times New Roman" w:cs="Times New Roman"/>
                <w:sz w:val="20"/>
              </w:rPr>
              <w:t xml:space="preserve"> ( ?)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BC4296B" w14:textId="77777777" w:rsidR="00CD0446" w:rsidRDefault="00CD0446" w:rsidP="00CD044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>OUI</w:t>
            </w:r>
          </w:p>
          <w:p w14:paraId="2771E4B1" w14:textId="6852639B" w:rsidR="00CD0446" w:rsidRPr="00CD0446" w:rsidRDefault="00CD0446" w:rsidP="00CD044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</w:pPr>
            <w:r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 xml:space="preserve">Maintenance of ecosystems. Restoring sanitary state of trees: limiting pathologies, increased resistance to </w:t>
            </w:r>
            <w:proofErr w:type="spellStart"/>
            <w:r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>procesionary</w:t>
            </w:r>
            <w:proofErr w:type="spellEnd"/>
            <w:r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 xml:space="preserve"> caterpillars …</w:t>
            </w:r>
          </w:p>
          <w:p w14:paraId="575F2800" w14:textId="77777777" w:rsidR="00CD0446" w:rsidRPr="00CD0446" w:rsidRDefault="00CD0446" w:rsidP="00CD044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</w:pPr>
            <w:r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>Protection of water quality. In comparison with systematic fertilization (Germany), forest liming prevents unbalanced nutrition and eutrophication</w:t>
            </w:r>
          </w:p>
          <w:p w14:paraId="2DDEF65A" w14:textId="788E6FB3" w:rsidR="00BB1CCF" w:rsidRPr="00CD0446" w:rsidRDefault="00CD0446" w:rsidP="00CD044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>Forest liming may also increase forest’s resistance to the effects of droughts</w:t>
            </w:r>
            <w:r w:rsidR="00BB1CCF" w:rsidRPr="00CD0446">
              <w:rPr>
                <w:rFonts w:ascii="Times New Roman" w:hAnsi="Times New Roman" w:cs="Times New Roman"/>
                <w:b/>
                <w:color w:val="auto"/>
                <w:sz w:val="20"/>
                <w:lang w:val="en-US"/>
              </w:rPr>
              <w:t>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CB74F25" w14:textId="15E4A73C" w:rsidR="00CD0446" w:rsidRDefault="00CD0446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NON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car </w:t>
            </w:r>
          </w:p>
          <w:p w14:paraId="73759EF4" w14:textId="77777777" w:rsidR="00CD0446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solution proposée </w:t>
            </w:r>
            <w:r w:rsidR="00CD0446">
              <w:rPr>
                <w:rFonts w:ascii="Times New Roman" w:hAnsi="Times New Roman" w:cs="Times New Roman"/>
                <w:sz w:val="20"/>
              </w:rPr>
              <w:t xml:space="preserve">n’est pas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isolée parmi un package d’outils. </w:t>
            </w:r>
          </w:p>
          <w:p w14:paraId="306A9593" w14:textId="4AB3DB10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solution prend en compte l’écosystème </w:t>
            </w:r>
            <w:r w:rsidR="00CD0446">
              <w:rPr>
                <w:rFonts w:ascii="Times New Roman" w:hAnsi="Times New Roman" w:cs="Times New Roman"/>
                <w:sz w:val="20"/>
              </w:rPr>
              <w:t xml:space="preserve">de manière </w:t>
            </w:r>
            <w:r w:rsidRPr="00B81BD2">
              <w:rPr>
                <w:rFonts w:ascii="Times New Roman" w:hAnsi="Times New Roman" w:cs="Times New Roman"/>
                <w:sz w:val="20"/>
              </w:rPr>
              <w:t>intégrative des différents impacts.</w:t>
            </w:r>
          </w:p>
          <w:p w14:paraId="0A7F10DB" w14:textId="77777777" w:rsidR="00CD0446" w:rsidRDefault="00CD0446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</w:p>
          <w:p w14:paraId="03F8E9D2" w14:textId="174E06D5" w:rsidR="00BB1CCF" w:rsidRPr="00B81BD2" w:rsidRDefault="00BB1CCF" w:rsidP="00CD044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La solution propose des alternatives à des pratiques dont l’impact négatif sur l’environnement est </w:t>
            </w:r>
            <w:r w:rsidR="00CD0446">
              <w:rPr>
                <w:rStyle w:val="Policepardfaut1"/>
                <w:rFonts w:ascii="Times New Roman" w:hAnsi="Times New Roman" w:cs="Times New Roman"/>
                <w:sz w:val="20"/>
              </w:rPr>
              <w:t>notable (voir exemples étrangers)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476B2E4" w14:textId="2768E44F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7E0B76BF" w:rsidR="00BB1CCF" w:rsidRPr="008173C7" w:rsidRDefault="00CD0446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4025E6E" w14:textId="7DDA9C82" w:rsidR="00DC0940" w:rsidRDefault="00DC0940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NON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car </w:t>
            </w:r>
          </w:p>
          <w:p w14:paraId="5A4E0F39" w14:textId="40CB3AAF" w:rsidR="00BB1CCF" w:rsidRPr="00B81BD2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été adoptée de façon importante à l’échelle internationale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(FAUX)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8F9C30" w14:textId="566857DA" w:rsidR="00EC061D" w:rsidRPr="001B52D8" w:rsidRDefault="00EC061D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OUI ?</w:t>
            </w:r>
          </w:p>
          <w:p w14:paraId="7FAADCF0" w14:textId="6B8C39BB" w:rsidR="00BB1CCF" w:rsidRPr="001B52D8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La solution a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été </w:t>
            </w:r>
            <w:proofErr w:type="gramStart"/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adoptée </w:t>
            </w: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significativement</w:t>
            </w:r>
            <w:proofErr w:type="gramEnd"/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à l’échelle nationale </w:t>
            </w:r>
            <w:r w:rsidR="005E43F9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à 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une échelle pertinente.</w:t>
            </w:r>
          </w:p>
          <w:p w14:paraId="58EADE38" w14:textId="77777777" w:rsidR="00BB1CCF" w:rsidRPr="001B52D8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Les trajectoires de déploiement </w:t>
            </w:r>
            <w:proofErr w:type="spellStart"/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socio-techniques</w:t>
            </w:r>
            <w:proofErr w:type="spellEnd"/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sont bien définies</w:t>
            </w:r>
            <w:r w:rsidRPr="001B52D8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13DB6BC" w14:textId="7587FC7B" w:rsidR="00EC061D" w:rsidRPr="00EC061D" w:rsidRDefault="00EC061D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</w:rPr>
            </w:pPr>
            <w:r w:rsidRPr="00EC061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455BEE13" w14:textId="783AC252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B81BD2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>
              <w:rPr>
                <w:rFonts w:ascii="Times New Roman" w:hAnsi="Times New Roman" w:cs="Times New Roman"/>
                <w:sz w:val="20"/>
              </w:rPr>
              <w:t>s, entreprises,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gion agricole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7A6EA6" w14:textId="09069C4E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71F126F1" w:rsidR="00BB1CCF" w:rsidRPr="008173C7" w:rsidRDefault="00EC061D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16CC6ED8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C061D">
              <w:rPr>
                <w:rFonts w:ascii="Times New Roman" w:hAnsi="Times New Roman" w:cs="Times New Roman"/>
                <w:sz w:val="20"/>
              </w:rPr>
              <w:lastRenderedPageBreak/>
              <w:t>(OUI)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133685" w14:textId="77777777" w:rsidR="00EC061D" w:rsidRPr="001B52D8" w:rsidRDefault="00EC061D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lastRenderedPageBreak/>
              <w:t>OUI</w:t>
            </w:r>
          </w:p>
          <w:p w14:paraId="278F57A9" w14:textId="18A723C0" w:rsidR="00BB1CCF" w:rsidRPr="001B52D8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La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solution proposée</w:t>
            </w: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concerne</w:t>
            </w:r>
            <w:r w:rsidR="000D0BB4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de nombreux act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eurs </w:t>
            </w:r>
            <w:r w:rsidR="000D0BB4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divers 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et</w:t>
            </w: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amorce</w:t>
            </w:r>
            <w:r w:rsidR="00BB1CC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1B52D8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698C83DF" w:rsidR="00BB1CCF" w:rsidRPr="001B52D8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Les futurs souhaitables et la trajectoire pour les atteindre ont été anticipés</w:t>
            </w:r>
            <w:r w:rsidR="00EC061D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(NON)</w:t>
            </w: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lastRenderedPageBreak/>
              <w:t xml:space="preserve">La situation atteinte est performante </w:t>
            </w:r>
            <w:r w:rsidR="000D408F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et </w:t>
            </w:r>
            <w:r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>mobilise un système</w:t>
            </w:r>
            <w:r w:rsidR="0022548B" w:rsidRPr="001B52D8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lastRenderedPageBreak/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65326DD2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(NON)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533C2B33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  <w:r w:rsidR="00EC061D">
              <w:rPr>
                <w:rFonts w:ascii="Times New Roman" w:hAnsi="Times New Roman" w:cs="Times New Roman"/>
                <w:sz w:val="20"/>
              </w:rPr>
              <w:t xml:space="preserve"> (NON)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4B6FD174" w:rsidR="00BB1CCF" w:rsidRPr="008173C7" w:rsidRDefault="00EC061D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72E0FB3A" w:rsidR="00BB1CCF" w:rsidRPr="008173C7" w:rsidRDefault="00EC061D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BFCE9C5" w:rsidR="00684F2E" w:rsidRPr="00684F2E" w:rsidRDefault="00EC061D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NON </w:t>
            </w:r>
            <w:r w:rsidR="00B34FEC"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 w:rsidR="00B34FEC"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 w:rsidR="00B34FE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 w:rsidR="00B34FEC"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commentRangeStart w:id="1"/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commentRangeEnd w:id="1"/>
            <w:r w:rsidR="00614F64">
              <w:rPr>
                <w:rStyle w:val="Marquedecommentaire"/>
                <w:color w:val="auto"/>
              </w:rPr>
              <w:commentReference w:id="1"/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40D1E899" w:rsidR="00BC20B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</w:t>
            </w:r>
            <w:r w:rsidR="00BC20B0">
              <w:rPr>
                <w:rFonts w:ascii="Times New Roman" w:hAnsi="Times New Roman" w:cs="Times New Roman"/>
                <w:sz w:val="20"/>
              </w:rPr>
              <w:t>odiversité protégée</w:t>
            </w:r>
            <w:r w:rsidR="00EC061D">
              <w:rPr>
                <w:rFonts w:ascii="Times New Roman" w:hAnsi="Times New Roman" w:cs="Times New Roman"/>
                <w:color w:val="FF0000"/>
                <w:sz w:val="20"/>
              </w:rPr>
              <w:t xml:space="preserve"> (NON)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8F8E05" w14:textId="77777777" w:rsidR="00EC061D" w:rsidRPr="001B52D8" w:rsidRDefault="00EC061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OUI</w:t>
            </w:r>
          </w:p>
          <w:p w14:paraId="1CCDD0A4" w14:textId="6D19B05B" w:rsidR="009750B5" w:rsidRPr="001B52D8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Enjeux récurrents ou modérés de biodiversité concernant un territoire</w:t>
            </w:r>
            <w:r w:rsidR="00511C37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et relatifs au m</w:t>
            </w:r>
            <w:r w:rsidR="00FC444F" w:rsidRPr="001B52D8">
              <w:rPr>
                <w:rFonts w:ascii="Times New Roman" w:hAnsi="Times New Roman" w:cs="Times New Roman"/>
                <w:color w:val="auto"/>
                <w:sz w:val="20"/>
              </w:rPr>
              <w:t>aintien de biodiversité domestique, d’e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spèces communes</w:t>
            </w:r>
            <w:r w:rsidR="00FC444F" w:rsidRPr="001B52D8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EC9ED89" w14:textId="33C3587D" w:rsidR="009750B5" w:rsidRPr="001B52D8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Enjeu </w:t>
            </w:r>
            <w:r w:rsidR="00B6360C" w:rsidRPr="001B52D8">
              <w:rPr>
                <w:rFonts w:ascii="Times New Roman" w:hAnsi="Times New Roman" w:cs="Times New Roman"/>
                <w:color w:val="auto"/>
                <w:sz w:val="20"/>
              </w:rPr>
              <w:t>lié à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l’ouverture des paysages</w:t>
            </w:r>
            <w:r w:rsidR="00B6360C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naturels</w:t>
            </w:r>
            <w:r w:rsidR="00FC444F" w:rsidRPr="001B52D8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3AA5EF6" w14:textId="77777777" w:rsidR="00CE3213" w:rsidRPr="001B52D8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307A0A2E" w:rsidR="00CE3213" w:rsidRPr="008173C7" w:rsidRDefault="00EC061D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2 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4902FB" w14:textId="77777777" w:rsidR="00EC061D" w:rsidRDefault="00EC061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5A775CF" w14:textId="77777777" w:rsidR="00EC061D" w:rsidRPr="001B52D8" w:rsidRDefault="00EC061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OUI</w:t>
            </w:r>
          </w:p>
          <w:p w14:paraId="28C60F10" w14:textId="4853105C" w:rsidR="009750B5" w:rsidRPr="001B52D8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>prend largement en compte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la biodiversité et 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considère 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systématiquement 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>les impératifs de sa préservation</w:t>
            </w:r>
            <w:r w:rsidR="00923953" w:rsidRPr="001B52D8">
              <w:rPr>
                <w:rFonts w:ascii="Times New Roman" w:hAnsi="Times New Roman" w:cs="Times New Roman"/>
                <w:color w:val="auto"/>
                <w:sz w:val="20"/>
              </w:rPr>
              <w:t>, r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>Des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alternatives 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peuvent </w:t>
            </w:r>
            <w:r w:rsidR="0011716B" w:rsidRPr="001B52D8">
              <w:rPr>
                <w:rFonts w:ascii="Times New Roman" w:hAnsi="Times New Roman" w:cs="Times New Roman"/>
                <w:color w:val="auto"/>
                <w:sz w:val="20"/>
              </w:rPr>
              <w:t>présenter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de meilleur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>e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s </w:t>
            </w:r>
            <w:r w:rsidR="00923953" w:rsidRPr="001B52D8">
              <w:rPr>
                <w:rFonts w:ascii="Times New Roman" w:hAnsi="Times New Roman" w:cs="Times New Roman"/>
                <w:color w:val="auto"/>
                <w:sz w:val="20"/>
              </w:rPr>
              <w:t>performances de biodiversité</w:t>
            </w:r>
            <w:r w:rsidR="009E6E27" w:rsidRPr="001B52D8">
              <w:rPr>
                <w:rFonts w:ascii="Times New Roman" w:hAnsi="Times New Roman" w:cs="Times New Roman"/>
                <w:color w:val="auto"/>
                <w:sz w:val="20"/>
              </w:rPr>
              <w:t>,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mais l’optimisation de la biodiversité n’était pas la finalité principale de la solution proposée)</w:t>
            </w:r>
            <w:r w:rsidR="00AB0803" w:rsidRPr="001B52D8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488AFCA4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48DA7AE1" w:rsidR="00CE3213" w:rsidRPr="008173C7" w:rsidRDefault="00EC061D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commentRangeStart w:id="2"/>
            <w:commentRangeStart w:id="3"/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commentRangeEnd w:id="2"/>
            <w:r w:rsidR="00614F64">
              <w:rPr>
                <w:rStyle w:val="Marquedecommentaire"/>
                <w:color w:val="auto"/>
              </w:rPr>
              <w:commentReference w:id="2"/>
            </w:r>
            <w:commentRangeEnd w:id="3"/>
            <w:r w:rsidR="00D10255">
              <w:rPr>
                <w:rStyle w:val="Marquedecommentaire"/>
                <w:color w:val="auto"/>
              </w:rPr>
              <w:commentReference w:id="3"/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36404" w14:textId="77777777" w:rsidR="00EC061D" w:rsidRPr="001B52D8" w:rsidRDefault="00EC061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OUI</w:t>
            </w:r>
          </w:p>
          <w:p w14:paraId="4C5D6997" w14:textId="4B2F8A8F" w:rsidR="009750B5" w:rsidRPr="001B52D8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solution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a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significativement, </w:t>
            </w:r>
            <w:r w:rsidR="009750B5" w:rsidRPr="001B52D8">
              <w:rPr>
                <w:rFonts w:ascii="Times New Roman" w:hAnsi="Times New Roman" w:cs="Times New Roman"/>
                <w:color w:val="auto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CB1E3E" w:rsidRPr="001B52D8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4874291F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0DD0DCCE" w:rsidR="00CE3213" w:rsidRPr="008173C7" w:rsidRDefault="00EC061D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</w:t>
            </w:r>
            <w:commentRangeStart w:id="4"/>
            <w:r w:rsidRPr="00684F2E">
              <w:rPr>
                <w:rFonts w:ascii="Times New Roman" w:hAnsi="Times New Roman" w:cs="Times New Roman"/>
                <w:sz w:val="20"/>
              </w:rPr>
              <w:t xml:space="preserve">fonctionnelle et structurale </w:t>
            </w:r>
            <w:commentRangeEnd w:id="4"/>
            <w:r w:rsidR="000E06A1">
              <w:rPr>
                <w:rStyle w:val="Marquedecommentaire"/>
                <w:color w:val="auto"/>
              </w:rPr>
              <w:commentReference w:id="4"/>
            </w:r>
            <w:r w:rsidRPr="00684F2E">
              <w:rPr>
                <w:rFonts w:ascii="Times New Roman" w:hAnsi="Times New Roman" w:cs="Times New Roman"/>
                <w:sz w:val="20"/>
              </w:rPr>
              <w:t>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5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7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8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B1C1AF" w14:textId="77777777" w:rsidR="00EC061D" w:rsidRPr="001B52D8" w:rsidRDefault="00EC061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OUI</w:t>
            </w:r>
          </w:p>
          <w:p w14:paraId="12342682" w14:textId="43ABC502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Maintien</w:t>
            </w:r>
            <w:r w:rsidR="00A0183B" w:rsidRPr="001B52D8">
              <w:rPr>
                <w:rFonts w:ascii="Times New Roman" w:hAnsi="Times New Roman" w:cs="Times New Roman"/>
                <w:color w:val="auto"/>
                <w:sz w:val="20"/>
              </w:rPr>
              <w:t>/restauration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A0183B" w:rsidRPr="001B52D8">
              <w:rPr>
                <w:rFonts w:ascii="Times New Roman" w:hAnsi="Times New Roman" w:cs="Times New Roman"/>
                <w:color w:val="auto"/>
                <w:sz w:val="20"/>
              </w:rPr>
              <w:t>de biodiversité fonctionnelle,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structurale</w:t>
            </w:r>
            <w:r w:rsidR="00A0183B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et protégée</w:t>
            </w:r>
            <w:r w:rsidR="00B6360C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mais 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la </w:t>
            </w:r>
            <w:r w:rsidRPr="009750B5">
              <w:rPr>
                <w:rFonts w:ascii="Times New Roman" w:hAnsi="Times New Roman" w:cs="Times New Roman"/>
                <w:sz w:val="20"/>
              </w:rPr>
              <w:lastRenderedPageBreak/>
              <w:t xml:space="preserve">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10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750B5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Maintien/restauration de biodiversité domestique. </w:t>
            </w:r>
            <w:r w:rsidR="002C431E">
              <w:rPr>
                <w:rFonts w:ascii="Times New Roman" w:hAnsi="Times New Roman" w:cs="Times New Roman"/>
                <w:sz w:val="20"/>
              </w:rPr>
              <w:t>Mais l</w:t>
            </w:r>
            <w:r w:rsidR="00FE3BCF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La solution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l’ensemble des </w:t>
            </w:r>
            <w:commentRangeStart w:id="11"/>
            <w:r w:rsidR="009750B5" w:rsidRPr="00511C37">
              <w:rPr>
                <w:rFonts w:ascii="Times New Roman" w:hAnsi="Times New Roman" w:cs="Times New Roman"/>
                <w:color w:val="FF0000"/>
                <w:sz w:val="20"/>
              </w:rPr>
              <w:t>différentes dimensions de la biodiversité</w:t>
            </w:r>
            <w:commentRangeEnd w:id="11"/>
            <w:r w:rsidR="00614F64">
              <w:rPr>
                <w:rStyle w:val="Marquedecommentaire"/>
                <w:color w:val="auto"/>
              </w:rPr>
              <w:commentReference w:id="11"/>
            </w:r>
            <w:r w:rsidR="000E06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lastRenderedPageBreak/>
              <w:t>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516015E3" w:rsidR="00CE3213" w:rsidRPr="00CE3213" w:rsidRDefault="00EC061D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246B6D6C" w:rsidR="00CE3213" w:rsidRPr="008173C7" w:rsidRDefault="00EC061D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2"/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  <w:commentRangeEnd w:id="12"/>
            <w:r w:rsidR="001E0066">
              <w:rPr>
                <w:rStyle w:val="Marquedecommentaire"/>
                <w:color w:val="auto"/>
              </w:rPr>
              <w:commentReference w:id="12"/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5F6A0469" w:rsidR="00FA1039" w:rsidRPr="001B52D8" w:rsidRDefault="001B52D8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OUI </w:t>
            </w:r>
            <w:r w:rsidR="00FA1039" w:rsidRPr="001B52D8">
              <w:rPr>
                <w:rFonts w:ascii="Times New Roman" w:hAnsi="Times New Roman" w:cs="Times New Roman"/>
                <w:color w:val="auto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commentRangeStart w:id="13"/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  <w:commentRangeEnd w:id="13"/>
            <w:r w:rsidR="00DF28CB">
              <w:rPr>
                <w:rStyle w:val="Marquedecommentaire"/>
                <w:color w:val="auto"/>
              </w:rPr>
              <w:commentReference w:id="13"/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01380CD6" w:rsidR="00FA1039" w:rsidRPr="00BF04D7" w:rsidRDefault="001B52D8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5258AC66" w:rsidR="00FA1039" w:rsidRPr="00BF04D7" w:rsidRDefault="0011716B" w:rsidP="001B52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>
              <w:rPr>
                <w:rFonts w:ascii="Times New Roman" w:hAnsi="Times New Roman" w:cs="Times New Roman"/>
                <w:sz w:val="20"/>
              </w:rPr>
              <w:t>peuvent 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>
              <w:rPr>
                <w:rFonts w:ascii="Times New Roman" w:hAnsi="Times New Roman" w:cs="Times New Roman"/>
                <w:sz w:val="20"/>
              </w:rPr>
              <w:t xml:space="preserve">performances </w:t>
            </w:r>
            <w:r w:rsidR="001B52D8">
              <w:rPr>
                <w:rFonts w:ascii="Times New Roman" w:hAnsi="Times New Roman" w:cs="Times New Roman"/>
                <w:sz w:val="20"/>
              </w:rPr>
              <w:t xml:space="preserve">mais l’optimisation du CC </w:t>
            </w:r>
            <w:r w:rsidRPr="009750B5">
              <w:rPr>
                <w:rFonts w:ascii="Times New Roman" w:hAnsi="Times New Roman" w:cs="Times New Roman"/>
                <w:sz w:val="20"/>
              </w:rPr>
              <w:t>n’était pas la finalité principale de la solution proposée)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33780926" w:rsidR="00FA1039" w:rsidRPr="001B52D8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Thème de recherche très fréquent</w:t>
            </w:r>
            <w:r w:rsidR="001B52D8">
              <w:rPr>
                <w:rFonts w:ascii="Times New Roman" w:hAnsi="Times New Roman" w:cs="Times New Roman"/>
                <w:color w:val="auto"/>
                <w:sz w:val="20"/>
              </w:rPr>
              <w:t xml:space="preserve"> (NON)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. </w:t>
            </w:r>
            <w:r w:rsidR="00FA1039" w:rsidRPr="001B52D8">
              <w:rPr>
                <w:rFonts w:ascii="Times New Roman" w:hAnsi="Times New Roman" w:cs="Times New Roman"/>
                <w:color w:val="auto"/>
                <w:sz w:val="20"/>
              </w:rPr>
              <w:t>Les solutions proposées ont un bilan localement ou ponctuellement intéressant</w:t>
            </w:r>
            <w:r w:rsidR="001B52D8">
              <w:rPr>
                <w:rFonts w:ascii="Times New Roman" w:hAnsi="Times New Roman" w:cs="Times New Roman"/>
                <w:color w:val="auto"/>
                <w:sz w:val="20"/>
              </w:rPr>
              <w:t xml:space="preserve"> (OUI)</w:t>
            </w:r>
            <w:r w:rsidR="00FA1039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Ex : </w:t>
            </w:r>
            <w:r w:rsidR="0011716B" w:rsidRPr="001B52D8">
              <w:rPr>
                <w:rFonts w:ascii="Times New Roman" w:hAnsi="Times New Roman" w:cs="Times New Roman"/>
                <w:color w:val="auto"/>
                <w:sz w:val="20"/>
              </w:rPr>
              <w:t>solution d’adaptation locale</w:t>
            </w: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1595774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Bilan mitigé en comparaison des alternatives</w:t>
            </w:r>
          </w:p>
          <w:p w14:paraId="081ABC5B" w14:textId="220DA0CF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1F03CF4C" w:rsidR="00FA1039" w:rsidRPr="00BF04D7" w:rsidRDefault="001B52D8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86BEB5B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Préservation</w:t>
            </w:r>
            <w:r w:rsidR="00DF28CB" w:rsidRPr="001B52D8">
              <w:rPr>
                <w:rFonts w:ascii="Times New Roman" w:hAnsi="Times New Roman" w:cs="Times New Roman"/>
                <w:color w:val="auto"/>
                <w:sz w:val="20"/>
              </w:rPr>
              <w:t xml:space="preserve"> des capacités de stockage de C</w:t>
            </w:r>
            <w:r w:rsidR="001B52D8">
              <w:rPr>
                <w:rFonts w:ascii="Times New Roman" w:hAnsi="Times New Roman" w:cs="Times New Roman"/>
                <w:color w:val="auto"/>
                <w:sz w:val="20"/>
              </w:rPr>
              <w:t xml:space="preserve"> (OUI par le meilleur fonctionnement de la forêt)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5F310448" w:rsidR="00FA1039" w:rsidRPr="00BF04D7" w:rsidRDefault="001B52D8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6AE36455" w:rsidR="00FA1039" w:rsidRPr="00BF04D7" w:rsidRDefault="001B52D8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2/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1B52D8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B52D8">
              <w:rPr>
                <w:rFonts w:ascii="Times New Roman" w:hAnsi="Times New Roman" w:cs="Times New Roman"/>
                <w:color w:val="auto"/>
                <w:sz w:val="20"/>
              </w:rPr>
              <w:t>La situation initiale était préoccupante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Enjeux limités à un </w:t>
            </w:r>
            <w:commentRangeStart w:id="14"/>
            <w:r w:rsidRPr="003F7E37">
              <w:rPr>
                <w:rFonts w:ascii="Times New Roman" w:hAnsi="Times New Roman" w:cs="Times New Roman"/>
                <w:sz w:val="20"/>
              </w:rPr>
              <w:t xml:space="preserve">compartiment </w:t>
            </w:r>
            <w:commentRangeEnd w:id="14"/>
            <w:r w:rsidR="00C655FD">
              <w:rPr>
                <w:rStyle w:val="Marquedecommentaire"/>
                <w:color w:val="auto"/>
              </w:rPr>
              <w:commentReference w:id="14"/>
            </w:r>
            <w:r w:rsidRPr="003F7E37">
              <w:rPr>
                <w:rFonts w:ascii="Times New Roman" w:hAnsi="Times New Roman" w:cs="Times New Roman"/>
                <w:sz w:val="20"/>
              </w:rPr>
              <w:t>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4A379621" w:rsidR="00B45879" w:rsidRPr="008173C7" w:rsidRDefault="008C2C11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8C2C11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7E44D1" w:rsidRPr="008C2C11">
              <w:rPr>
                <w:rFonts w:ascii="Times New Roman" w:hAnsi="Times New Roman" w:cs="Times New Roman"/>
                <w:color w:val="auto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5"/>
            <w:r w:rsidRPr="003F7E37">
              <w:rPr>
                <w:rFonts w:ascii="Times New Roman" w:hAnsi="Times New Roman" w:cs="Times New Roman"/>
                <w:sz w:val="20"/>
              </w:rPr>
              <w:t>La solution proposée supprime tout rejet ponctuel ou diffus dans l’environnement</w:t>
            </w:r>
            <w:commentRangeEnd w:id="15"/>
            <w:r w:rsidR="008A0664">
              <w:rPr>
                <w:rStyle w:val="Marquedecommentaire"/>
                <w:color w:val="auto"/>
              </w:rPr>
              <w:commentReference w:id="15"/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6"/>
            <w:r w:rsidRPr="003F7E37">
              <w:rPr>
                <w:rFonts w:ascii="Times New Roman" w:hAnsi="Times New Roman" w:cs="Times New Roman"/>
                <w:sz w:val="20"/>
              </w:rPr>
              <w:t>L’innocuité</w:t>
            </w:r>
            <w:commentRangeEnd w:id="16"/>
            <w:r w:rsidR="007740EB">
              <w:rPr>
                <w:rStyle w:val="Marquedecommentaire"/>
                <w:color w:val="auto"/>
              </w:rPr>
              <w:commentReference w:id="16"/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Solution d’arbitrage entre pollution </w:t>
            </w:r>
            <w:commentRangeStart w:id="17"/>
            <w:r w:rsidRPr="003F7E37">
              <w:rPr>
                <w:rFonts w:ascii="Times New Roman" w:hAnsi="Times New Roman" w:cs="Times New Roman"/>
                <w:sz w:val="20"/>
              </w:rPr>
              <w:t>et surexploitation des ressource</w:t>
            </w:r>
            <w:commentRangeEnd w:id="17"/>
            <w:r w:rsidR="00C51683">
              <w:rPr>
                <w:rStyle w:val="Marquedecommentaire"/>
                <w:color w:val="auto"/>
              </w:rPr>
              <w:commentReference w:id="17"/>
            </w:r>
            <w:r w:rsidRPr="003F7E37">
              <w:rPr>
                <w:rFonts w:ascii="Times New Roman" w:hAnsi="Times New Roman" w:cs="Times New Roman"/>
                <w:sz w:val="20"/>
              </w:rPr>
              <w:t>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51875105" w:rsidR="00B45879" w:rsidRPr="008173C7" w:rsidRDefault="008C2C11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8C2C11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La solution a été significativement adoptée à une échelle pertinente pour la gestion des pollutions</w:t>
            </w:r>
            <w:r w:rsidR="001557E6" w:rsidRPr="008C2C11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4F3C0F46" w:rsidR="00B45879" w:rsidRPr="008173C7" w:rsidRDefault="008C2C11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Réhabilitation complète des sites </w:t>
            </w:r>
            <w:commentRangeStart w:id="18"/>
            <w:r w:rsidRPr="003F7E37">
              <w:rPr>
                <w:rFonts w:ascii="Times New Roman" w:hAnsi="Times New Roman" w:cs="Times New Roman"/>
                <w:sz w:val="20"/>
              </w:rPr>
              <w:t>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</w:t>
            </w:r>
            <w:commentRangeEnd w:id="18"/>
            <w:r w:rsidR="00B63D55">
              <w:rPr>
                <w:rStyle w:val="Marquedecommentaire"/>
                <w:color w:val="auto"/>
              </w:rPr>
              <w:commentReference w:id="18"/>
            </w:r>
            <w:r w:rsidR="00580F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Restauration de certaines fonctions du milieu</w:t>
            </w:r>
            <w:r w:rsidR="00F65BC9"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Diminution de la pollut</w:t>
            </w:r>
            <w:r w:rsidR="00F65BC9">
              <w:rPr>
                <w:rFonts w:ascii="Times New Roman" w:hAnsi="Times New Roman" w:cs="Times New Roman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4E22BDD4" w:rsidR="00B45879" w:rsidRPr="00CE3213" w:rsidRDefault="008C2C11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4DB2806A" w:rsidR="00B45879" w:rsidRPr="008173C7" w:rsidRDefault="008C2C11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19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commentRangeStart w:id="20"/>
            <w:commentRangeStart w:id="21"/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commentRangeEnd w:id="20"/>
            <w:r w:rsidR="009074FB">
              <w:rPr>
                <w:rStyle w:val="Marquedecommentaire"/>
                <w:color w:val="auto"/>
              </w:rPr>
              <w:commentReference w:id="20"/>
            </w:r>
            <w:commentRangeEnd w:id="21"/>
            <w:r w:rsidR="002A3ACE">
              <w:rPr>
                <w:rStyle w:val="Marquedecommentaire"/>
                <w:color w:val="auto"/>
              </w:rPr>
              <w:commentReference w:id="21"/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8C2C1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Gros enjeux dans la filière (ex : engrais minéraux) ou symbolique (</w:t>
            </w:r>
            <w:proofErr w:type="gramStart"/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ex  déforestation</w:t>
            </w:r>
            <w:proofErr w:type="gramEnd"/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). </w:t>
            </w:r>
          </w:p>
          <w:p w14:paraId="77B27F6A" w14:textId="77777777" w:rsidR="009968D5" w:rsidRPr="008C2C1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L’enjeu </w:t>
            </w:r>
            <w:r w:rsidR="002B27E6"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des ressources 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est fort ou croissant (ex : fertilité des sols, production alimentaire, consommation d’énergie)</w:t>
            </w:r>
            <w:r w:rsidR="002B27E6" w:rsidRPr="008C2C1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</w:t>
            </w:r>
            <w:r w:rsidRPr="00A66099">
              <w:rPr>
                <w:rFonts w:ascii="Times New Roman" w:hAnsi="Times New Roman" w:cs="Times New Roman"/>
                <w:sz w:val="20"/>
              </w:rPr>
              <w:t>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53F53F58" w:rsidR="009E3391" w:rsidRPr="008173C7" w:rsidRDefault="008C2C1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22"/>
            <w:commentRangeStart w:id="23"/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commentRangeEnd w:id="22"/>
            <w:r w:rsidR="00580F89">
              <w:rPr>
                <w:rStyle w:val="Marquedecommentaire"/>
                <w:color w:val="auto"/>
              </w:rPr>
              <w:commentReference w:id="22"/>
            </w:r>
            <w:commentRangeEnd w:id="23"/>
            <w:r w:rsidR="002A3ACE">
              <w:rPr>
                <w:rStyle w:val="Marquedecommentaire"/>
                <w:color w:val="auto"/>
              </w:rPr>
              <w:commentReference w:id="23"/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(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Des alternatives peuvent présenter de meilleures performances de consommation de ressources non renouvelables, mais l’optimisation de la </w:t>
            </w:r>
            <w:r w:rsidR="00073790" w:rsidRPr="008C2C11">
              <w:rPr>
                <w:rFonts w:ascii="Times New Roman" w:hAnsi="Times New Roman" w:cs="Times New Roman"/>
                <w:color w:val="auto"/>
                <w:sz w:val="20"/>
              </w:rPr>
              <w:t>consommation d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028BFA4D" w:rsidR="009E3391" w:rsidRPr="008173C7" w:rsidRDefault="008C2C1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8C2C1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La solution a été significativement adoptée à une échelle pertinente pour la gestion des </w:t>
            </w:r>
            <w:r w:rsidR="00AB72F2" w:rsidRPr="008C2C11">
              <w:rPr>
                <w:rFonts w:ascii="Times New Roman" w:hAnsi="Times New Roman" w:cs="Times New Roman"/>
                <w:color w:val="auto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AB72F2" w:rsidRPr="008C2C11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périmètre, notamment par un de report de consommation de ressources à l’échelle mondiale</w:t>
            </w:r>
            <w:r w:rsidR="00AB72F2" w:rsidRPr="008C2C1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4F0DFB98" w:rsidR="009E3391" w:rsidRPr="008173C7" w:rsidRDefault="008C2C1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8C2C1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L’innovation réduit significativement la consommation de ressources non renouvelables</w:t>
            </w:r>
            <w:r w:rsidR="00AB72F2" w:rsidRPr="008C2C1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  <w:p w14:paraId="7C8C23B1" w14:textId="77777777" w:rsidR="009E3391" w:rsidRPr="008C2C1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C2C11">
              <w:rPr>
                <w:rFonts w:ascii="Times New Roman" w:hAnsi="Times New Roman" w:cs="Times New Roman"/>
                <w:color w:val="auto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6679C2B9" w:rsidR="009E3391" w:rsidRPr="00CE3213" w:rsidRDefault="008C2C1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16C1D36A" w:rsidR="009E3391" w:rsidRPr="008173C7" w:rsidRDefault="008C2C11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24D83C3C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168BA284" w14:textId="70C42A7E" w:rsidR="008C2C11" w:rsidRDefault="008C2C11" w:rsidP="00190716">
      <w:pPr>
        <w:pStyle w:val="LO-Normal"/>
      </w:pPr>
    </w:p>
    <w:p w14:paraId="309F12BE" w14:textId="628263E2" w:rsidR="008C2C11" w:rsidRDefault="008C2C11" w:rsidP="00190716">
      <w:pPr>
        <w:pStyle w:val="LO-Normal"/>
      </w:pPr>
      <w:r>
        <w:t>3 fois 5+ 3 x4+3x3+2x2+2</w:t>
      </w:r>
      <w:proofErr w:type="gramStart"/>
      <w:r>
        <w:t>=  3</w:t>
      </w:r>
      <w:proofErr w:type="gramEnd"/>
      <w:r>
        <w:t xml:space="preserve">,5   </w:t>
      </w:r>
    </w:p>
    <w:p w14:paraId="3F3EC87E" w14:textId="669E591F" w:rsidR="008C2C11" w:rsidRDefault="008C2C11" w:rsidP="00190716">
      <w:pPr>
        <w:pStyle w:val="LO-Normal"/>
      </w:pPr>
      <w:bookmarkStart w:id="24" w:name="_GoBack"/>
      <w:bookmarkEnd w:id="24"/>
    </w:p>
    <w:p w14:paraId="63CDE1D0" w14:textId="40A89A0F" w:rsidR="008C2C11" w:rsidRPr="008C2C11" w:rsidRDefault="008C2C11" w:rsidP="00190716">
      <w:pPr>
        <w:pStyle w:val="LO-Normal"/>
        <w:rPr>
          <w:b/>
          <w:color w:val="FF0000"/>
        </w:rPr>
        <w:sectPr w:rsidR="008C2C11" w:rsidRPr="008C2C11" w:rsidSect="00CE3213">
          <w:headerReference w:type="default" r:id="rId10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 w:rsidRPr="008C2C11">
        <w:rPr>
          <w:b/>
          <w:color w:val="FF0000"/>
        </w:rPr>
        <w:t>La note obtenue est de 3,5</w:t>
      </w: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233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281"/>
        <w:gridCol w:w="5953"/>
      </w:tblGrid>
      <w:tr w:rsidR="00BF6958" w14:paraId="61414202" w14:textId="77777777" w:rsidTr="00BF6958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BF6958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DC0940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BF6958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BF6958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BF6958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152019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BF6958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lastRenderedPageBreak/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233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281"/>
        <w:gridCol w:w="5953"/>
      </w:tblGrid>
      <w:tr w:rsidR="00152019" w14:paraId="679D6AE0" w14:textId="77777777" w:rsidTr="00DC0940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DC094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DC094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DC0940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DC0940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DC0940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DC094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DC094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DC094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DC094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diffusion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</w:t>
            </w:r>
            <w:r>
              <w:rPr>
                <w:rFonts w:cs="Times New Roman"/>
                <w:sz w:val="20"/>
                <w:szCs w:val="20"/>
              </w:rPr>
              <w:lastRenderedPageBreak/>
              <w:t>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DC0940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DC0940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DC0940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DC0940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DC0940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DC0940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DC094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DC094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DC0940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DC09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7602F">
      <w:pgSz w:w="11906" w:h="16838"/>
      <w:pgMar w:top="1417" w:right="568" w:bottom="1417" w:left="284" w:header="2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riane Gaunand" w:date="2017-10-17T16:44:00Z" w:initials="AG">
    <w:p w14:paraId="6F806468" w14:textId="7A1BBE02" w:rsidR="001B52D8" w:rsidRDefault="001B52D8">
      <w:pPr>
        <w:pStyle w:val="Commentaire"/>
      </w:pPr>
      <w:r>
        <w:rPr>
          <w:rStyle w:val="Marquedecommentaire"/>
        </w:rPr>
        <w:annotationRef/>
      </w:r>
      <w:r>
        <w:t>Attention terminologie innovation / solution / projet / application des recherches</w:t>
      </w:r>
    </w:p>
    <w:p w14:paraId="155540CD" w14:textId="5505A0F9" w:rsidR="001B52D8" w:rsidRDefault="001B52D8">
      <w:pPr>
        <w:pStyle w:val="Commentaire"/>
      </w:pPr>
    </w:p>
  </w:comment>
  <w:comment w:id="1" w:author="Ariane Gaunand" w:date="2017-10-18T16:34:00Z" w:initials="AG">
    <w:p w14:paraId="2B98DF58" w14:textId="77777777" w:rsidR="001B52D8" w:rsidRDefault="001B52D8">
      <w:pPr>
        <w:pStyle w:val="Commentaire"/>
      </w:pPr>
      <w:r>
        <w:rPr>
          <w:rStyle w:val="Marquedecommentaire"/>
        </w:rPr>
        <w:annotationRef/>
      </w:r>
      <w:r>
        <w:t>?</w:t>
      </w:r>
    </w:p>
    <w:p w14:paraId="19AA45C2" w14:textId="24DFB546" w:rsidR="001B52D8" w:rsidRDefault="001B52D8">
      <w:pPr>
        <w:pStyle w:val="Commentaire"/>
      </w:pPr>
      <w:r>
        <w:t>Ça n’est pas là qu’on devrait avoir fonctionnelle/structurale ?</w:t>
      </w:r>
    </w:p>
  </w:comment>
  <w:comment w:id="2" w:author="Ariane Gaunand" w:date="2017-10-18T16:34:00Z" w:initials="AG">
    <w:p w14:paraId="71E4933C" w14:textId="5E2E7134" w:rsidR="001B52D8" w:rsidRDefault="001B52D8">
      <w:pPr>
        <w:pStyle w:val="Commentaire"/>
      </w:pPr>
      <w:r>
        <w:rPr>
          <w:rStyle w:val="Marquedecommentaire"/>
        </w:rPr>
        <w:annotationRef/>
      </w:r>
      <w:r>
        <w:t>Devrait être=3 ? Enjeu 3 pour la notion de territoire.</w:t>
      </w:r>
    </w:p>
  </w:comment>
  <w:comment w:id="3" w:author="Laurence Colinet" w:date="2017-10-18T16:33:00Z" w:initials="LC">
    <w:p w14:paraId="0882A5FF" w14:textId="44843A17" w:rsidR="001B52D8" w:rsidRDefault="001B52D8">
      <w:pPr>
        <w:pStyle w:val="Commentaire"/>
      </w:pPr>
      <w:r>
        <w:rPr>
          <w:rStyle w:val="Marquedecommentaire"/>
        </w:rPr>
        <w:annotationRef/>
      </w:r>
      <w:r>
        <w:t xml:space="preserve">Oui mais c’est un enjeu </w:t>
      </w:r>
      <w:proofErr w:type="gramStart"/>
      <w:r>
        <w:t>important  pour</w:t>
      </w:r>
      <w:proofErr w:type="gramEnd"/>
      <w:r>
        <w:t xml:space="preserve"> la biodiversité de ne pas améliorer un habitat en l’isolant des autres</w:t>
      </w:r>
    </w:p>
  </w:comment>
  <w:comment w:id="4" w:author="Ariane Gaunand" w:date="2017-10-18T16:31:00Z" w:initials="AG">
    <w:p w14:paraId="2C228B01" w14:textId="1CA9F616" w:rsidR="001B52D8" w:rsidRDefault="001B52D8">
      <w:pPr>
        <w:pStyle w:val="Commentaire"/>
      </w:pPr>
      <w:r>
        <w:rPr>
          <w:rStyle w:val="Marquedecommentaire"/>
        </w:rPr>
        <w:annotationRef/>
      </w:r>
      <w:r>
        <w:t>Si cette distinction structurale/fonctionnelle est importante, pourquoi ne la retrouve-t-on pas dans les enjeux ?</w:t>
      </w:r>
    </w:p>
  </w:comment>
  <w:comment w:id="11" w:author="Ariane Gaunand" w:date="2017-10-17T16:16:00Z" w:initials="AG">
    <w:p w14:paraId="2E89ADF4" w14:textId="77777777" w:rsidR="001B52D8" w:rsidRDefault="001B52D8">
      <w:pPr>
        <w:pStyle w:val="Commentaire"/>
      </w:pPr>
      <w:r>
        <w:rPr>
          <w:rStyle w:val="Marquedecommentaire"/>
        </w:rPr>
        <w:annotationRef/>
      </w:r>
      <w:r>
        <w:t>Qu’</w:t>
      </w:r>
      <w:proofErr w:type="spellStart"/>
      <w:r>
        <w:t>est ce</w:t>
      </w:r>
      <w:proofErr w:type="spellEnd"/>
      <w:r>
        <w:t xml:space="preserve"> que c’est que ces dimensions ? + je ne trouve pas que l’exemple éclaire </w:t>
      </w:r>
      <w:proofErr w:type="spellStart"/>
      <w:r>
        <w:t>qqchose</w:t>
      </w:r>
      <w:proofErr w:type="spellEnd"/>
      <w:r>
        <w:t>…</w:t>
      </w:r>
    </w:p>
    <w:p w14:paraId="72E341FA" w14:textId="77777777" w:rsidR="001B52D8" w:rsidRDefault="001B52D8">
      <w:pPr>
        <w:pStyle w:val="Commentaire"/>
      </w:pPr>
      <w:r w:rsidRPr="00AC6B66">
        <w:rPr>
          <w:rFonts w:ascii="Times New Roman" w:hAnsi="Times New Roman" w:cs="Times New Roman"/>
          <w:color w:val="FF0000"/>
        </w:rPr>
        <w:t>Ex : surveillance/observatoires de la biodiversité qui ne prendraient pas en compte le déplacement des espèces vers le nord occasionné par le changement climatique</w:t>
      </w:r>
      <w:r>
        <w:rPr>
          <w:rFonts w:ascii="Times New Roman" w:hAnsi="Times New Roman" w:cs="Times New Roman"/>
          <w:color w:val="FF0000"/>
        </w:rPr>
        <w:t>.</w:t>
      </w:r>
    </w:p>
  </w:comment>
  <w:comment w:id="12" w:author="Ariane Gaunand" w:date="2017-10-17T16:28:00Z" w:initials="AG">
    <w:p w14:paraId="41C620B0" w14:textId="77777777" w:rsidR="001B52D8" w:rsidRDefault="001B52D8">
      <w:pPr>
        <w:pStyle w:val="Commentaire"/>
      </w:pPr>
      <w:r>
        <w:rPr>
          <w:rStyle w:val="Marquedecommentaire"/>
        </w:rPr>
        <w:annotationRef/>
      </w:r>
      <w:r>
        <w:t>= atténuation et compensation ?</w:t>
      </w:r>
    </w:p>
  </w:comment>
  <w:comment w:id="13" w:author="Ariane Gaunand" w:date="2017-10-17T16:45:00Z" w:initials="AG">
    <w:p w14:paraId="68E0E3AA" w14:textId="77777777" w:rsidR="001B52D8" w:rsidRDefault="001B52D8">
      <w:pPr>
        <w:pStyle w:val="Commentaire"/>
      </w:pPr>
      <w:r>
        <w:rPr>
          <w:rStyle w:val="Marquedecommentaire"/>
        </w:rPr>
        <w:annotationRef/>
      </w:r>
      <w:r>
        <w:t>? comment ça marche ça ?</w:t>
      </w:r>
    </w:p>
  </w:comment>
  <w:comment w:id="14" w:author="Ariane Gaunand" w:date="2017-10-17T16:57:00Z" w:initials="AG">
    <w:p w14:paraId="66D437DE" w14:textId="77777777" w:rsidR="001B52D8" w:rsidRDefault="001B52D8">
      <w:pPr>
        <w:pStyle w:val="Commentaire"/>
      </w:pPr>
      <w:r>
        <w:rPr>
          <w:rStyle w:val="Marquedecommentaire"/>
        </w:rPr>
        <w:annotationRef/>
      </w:r>
      <w:r>
        <w:t>A définir ?</w:t>
      </w:r>
    </w:p>
  </w:comment>
  <w:comment w:id="15" w:author="Ariane Gaunand" w:date="2017-10-18T16:53:00Z" w:initials="AG">
    <w:p w14:paraId="61DB1283" w14:textId="16DABA07" w:rsidR="001B52D8" w:rsidRDefault="001B52D8">
      <w:pPr>
        <w:pStyle w:val="Commentaire"/>
      </w:pPr>
      <w:r>
        <w:rPr>
          <w:rStyle w:val="Marquedecommentaire"/>
        </w:rPr>
        <w:annotationRef/>
      </w:r>
      <w:r>
        <w:t xml:space="preserve">Equivalent pour « destruction » ? </w:t>
      </w:r>
    </w:p>
    <w:p w14:paraId="6360E269" w14:textId="74465430" w:rsidR="001B52D8" w:rsidRDefault="001B52D8">
      <w:pPr>
        <w:pStyle w:val="Commentaire"/>
      </w:pPr>
      <w:r>
        <w:t>Et/ou reconstruit un équivalent des milieux détruits</w:t>
      </w:r>
    </w:p>
  </w:comment>
  <w:comment w:id="16" w:author="Ariane Gaunand" w:date="2017-10-18T17:06:00Z" w:initials="AG">
    <w:p w14:paraId="6F282CFC" w14:textId="16D470DD" w:rsidR="001B52D8" w:rsidRDefault="001B52D8">
      <w:pPr>
        <w:pStyle w:val="Commentaire"/>
      </w:pPr>
      <w:r>
        <w:rPr>
          <w:rStyle w:val="Marquedecommentaire"/>
        </w:rPr>
        <w:annotationRef/>
      </w:r>
      <w:r>
        <w:t>Rajouter :</w:t>
      </w:r>
    </w:p>
    <w:p w14:paraId="3968E72C" w14:textId="26CE0B37" w:rsidR="001B52D8" w:rsidRDefault="001B52D8">
      <w:pPr>
        <w:pStyle w:val="Commentaire"/>
      </w:pPr>
      <w:r>
        <w:t>« Ou l’équivalence du milieu reconstruit reste à vérifier »</w:t>
      </w:r>
    </w:p>
  </w:comment>
  <w:comment w:id="17" w:author="Ariane Gaunand" w:date="2017-10-18T16:54:00Z" w:initials="AG">
    <w:p w14:paraId="56D782F5" w14:textId="55E8D84D" w:rsidR="001B52D8" w:rsidRDefault="001B52D8">
      <w:pPr>
        <w:pStyle w:val="Commentaire"/>
      </w:pPr>
      <w:r>
        <w:rPr>
          <w:rStyle w:val="Marquedecommentaire"/>
        </w:rPr>
        <w:annotationRef/>
      </w:r>
      <w:r>
        <w:t>Et biodiversité ou changement climatique, non ?</w:t>
      </w:r>
    </w:p>
  </w:comment>
  <w:comment w:id="18" w:author="Ariane Gaunand" w:date="2017-10-18T17:07:00Z" w:initials="AG">
    <w:p w14:paraId="4E2B9DA7" w14:textId="590682EF" w:rsidR="001B52D8" w:rsidRDefault="001B52D8">
      <w:pPr>
        <w:pStyle w:val="Commentaire"/>
      </w:pPr>
      <w:r>
        <w:rPr>
          <w:rStyle w:val="Marquedecommentaire"/>
        </w:rPr>
        <w:annotationRef/>
      </w:r>
      <w:r>
        <w:t xml:space="preserve">Réhabilitation + prévention ? + </w:t>
      </w:r>
      <w:r>
        <w:rPr>
          <w:rFonts w:ascii="Times New Roman" w:hAnsi="Times New Roman" w:cs="Times New Roman"/>
        </w:rPr>
        <w:t>Création de nouveaux milieux</w:t>
      </w:r>
      <w:r>
        <w:rPr>
          <w:rStyle w:val="Marquedecommentaire"/>
        </w:rPr>
        <w:annotationRef/>
      </w:r>
      <w:r>
        <w:rPr>
          <w:rFonts w:ascii="Times New Roman" w:hAnsi="Times New Roman" w:cs="Times New Roman"/>
        </w:rPr>
        <w:t> ?</w:t>
      </w:r>
    </w:p>
  </w:comment>
  <w:comment w:id="20" w:author="Laurence Colinet" w:date="2017-10-18T16:45:00Z" w:initials="LC">
    <w:p w14:paraId="7E98596B" w14:textId="1B05F8C5" w:rsidR="001B52D8" w:rsidRDefault="001B52D8" w:rsidP="009074FB">
      <w:pPr>
        <w:pStyle w:val="Commentaire"/>
      </w:pPr>
      <w:r>
        <w:rPr>
          <w:rStyle w:val="Marquedecommentaire"/>
        </w:rPr>
        <w:annotationRef/>
      </w:r>
      <w:r>
        <w:t>Je pense que « aire concernée par le projet » s’appliquait à l’appréciation du caractère « non renouvelable » d’où la virgule.</w:t>
      </w:r>
    </w:p>
    <w:p w14:paraId="642320F1" w14:textId="77777777" w:rsidR="001B52D8" w:rsidRDefault="001B52D8" w:rsidP="009074FB">
      <w:pPr>
        <w:pStyle w:val="Commentaire"/>
      </w:pPr>
    </w:p>
    <w:p w14:paraId="6E581634" w14:textId="2E186E8F" w:rsidR="001B52D8" w:rsidRDefault="001B52D8">
      <w:pPr>
        <w:pStyle w:val="Commentaire"/>
      </w:pPr>
      <w:r>
        <w:t xml:space="preserve">AG : la </w:t>
      </w:r>
      <w:proofErr w:type="spellStart"/>
      <w:r>
        <w:t>renouvelabilité</w:t>
      </w:r>
      <w:proofErr w:type="spellEnd"/>
      <w:r>
        <w:t xml:space="preserve"> s’apprécie aussi sur un pas de temps donné. J’enlèverais complétement le « non renouvelables » et le « sur l’aire concernée… »</w:t>
      </w:r>
    </w:p>
  </w:comment>
  <w:comment w:id="21" w:author="Laurence Colinet" w:date="2017-10-20T11:06:00Z" w:initials="LC">
    <w:p w14:paraId="6C78EC4F" w14:textId="49740C66" w:rsidR="001B52D8" w:rsidRDefault="001B52D8">
      <w:pPr>
        <w:pStyle w:val="Commentaire"/>
      </w:pPr>
      <w:r>
        <w:rPr>
          <w:rStyle w:val="Marquedecommentaire"/>
        </w:rPr>
        <w:annotationRef/>
      </w:r>
      <w:r>
        <w:t>OK</w:t>
      </w:r>
    </w:p>
  </w:comment>
  <w:comment w:id="22" w:author="Ariane Gaunand" w:date="2017-10-18T17:01:00Z" w:initials="AG">
    <w:p w14:paraId="268E607F" w14:textId="11B93734" w:rsidR="001B52D8" w:rsidRDefault="001B52D8">
      <w:pPr>
        <w:pStyle w:val="Commentaire"/>
      </w:pPr>
      <w:r>
        <w:rPr>
          <w:rStyle w:val="Marquedecommentaire"/>
        </w:rPr>
        <w:annotationRef/>
      </w:r>
      <w:r>
        <w:t>+ « La solution régénère durablement un stock de ressources consommées/le stock de ressources » ?</w:t>
      </w:r>
    </w:p>
  </w:comment>
  <w:comment w:id="23" w:author="Laurence Colinet" w:date="2017-10-20T11:06:00Z" w:initials="LC">
    <w:p w14:paraId="406F97E7" w14:textId="56F4128F" w:rsidR="001B52D8" w:rsidRDefault="001B52D8">
      <w:pPr>
        <w:pStyle w:val="Commentaire"/>
      </w:pPr>
      <w:r>
        <w:rPr>
          <w:rStyle w:val="Marquedecommentaire"/>
        </w:rPr>
        <w:annotationRef/>
      </w:r>
      <w:r>
        <w:t>Non c’est plus v=bas dans « impacts 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5540CD" w15:done="0"/>
  <w15:commentEx w15:paraId="19AA45C2" w15:done="0"/>
  <w15:commentEx w15:paraId="71E4933C" w15:done="0"/>
  <w15:commentEx w15:paraId="0882A5FF" w15:paraIdParent="71E4933C" w15:done="0"/>
  <w15:commentEx w15:paraId="2C228B01" w15:done="0"/>
  <w15:commentEx w15:paraId="72E341FA" w15:done="0"/>
  <w15:commentEx w15:paraId="41C620B0" w15:done="0"/>
  <w15:commentEx w15:paraId="68E0E3AA" w15:done="0"/>
  <w15:commentEx w15:paraId="66D437DE" w15:done="0"/>
  <w15:commentEx w15:paraId="6360E269" w15:done="0"/>
  <w15:commentEx w15:paraId="3968E72C" w15:done="0"/>
  <w15:commentEx w15:paraId="56D782F5" w15:done="0"/>
  <w15:commentEx w15:paraId="4E2B9DA7" w15:done="0"/>
  <w15:commentEx w15:paraId="6E581634" w15:done="0"/>
  <w15:commentEx w15:paraId="6C78EC4F" w15:paraIdParent="6E581634" w15:done="0"/>
  <w15:commentEx w15:paraId="268E607F" w15:done="0"/>
  <w15:commentEx w15:paraId="406F97E7" w15:paraIdParent="268E607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1B52D8" w:rsidRDefault="001B52D8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1B52D8" w:rsidRDefault="001B52D8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1B52D8" w:rsidRDefault="001B52D8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1B52D8" w:rsidRDefault="001B52D8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745E26AA" w:rsidR="001B52D8" w:rsidRDefault="001B52D8">
    <w:pPr>
      <w:pStyle w:val="En-tte"/>
    </w:pPr>
    <w:r>
      <w:t>19.12.2017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B52D8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7602F"/>
    <w:rsid w:val="00580623"/>
    <w:rsid w:val="00580F89"/>
    <w:rsid w:val="00583209"/>
    <w:rsid w:val="00584D6E"/>
    <w:rsid w:val="005B5500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33880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A0664"/>
    <w:rsid w:val="008B4286"/>
    <w:rsid w:val="008C2C11"/>
    <w:rsid w:val="008F726B"/>
    <w:rsid w:val="009074FB"/>
    <w:rsid w:val="00923953"/>
    <w:rsid w:val="00930213"/>
    <w:rsid w:val="00932CD4"/>
    <w:rsid w:val="00950DB4"/>
    <w:rsid w:val="009750B5"/>
    <w:rsid w:val="009968D5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0446"/>
    <w:rsid w:val="00CD7BDD"/>
    <w:rsid w:val="00CE032A"/>
    <w:rsid w:val="00CE3213"/>
    <w:rsid w:val="00CF1B72"/>
    <w:rsid w:val="00D10255"/>
    <w:rsid w:val="00D472FD"/>
    <w:rsid w:val="00D77161"/>
    <w:rsid w:val="00DC0940"/>
    <w:rsid w:val="00DF28CB"/>
    <w:rsid w:val="00E01E22"/>
    <w:rsid w:val="00E0354C"/>
    <w:rsid w:val="00E224C5"/>
    <w:rsid w:val="00E345C9"/>
    <w:rsid w:val="00E80FCC"/>
    <w:rsid w:val="00EC061D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60F5F-4E6C-4F74-88FC-6C35DD89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3966</Words>
  <Characters>21818</Characters>
  <Application>Microsoft Office Word</Application>
  <DocSecurity>0</DocSecurity>
  <Lines>181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5</cp:revision>
  <dcterms:created xsi:type="dcterms:W3CDTF">2017-12-19T10:06:00Z</dcterms:created>
  <dcterms:modified xsi:type="dcterms:W3CDTF">2018-01-02T15:46:00Z</dcterms:modified>
</cp:coreProperties>
</file>